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AEB4D" w14:textId="64D7DD70" w:rsidR="00D17A09" w:rsidRPr="00C263CE" w:rsidRDefault="00D17A09" w:rsidP="00D17A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</w:t>
      </w:r>
      <w:r w:rsidR="00C91636">
        <w:rPr>
          <w:rFonts w:ascii="Arial" w:hAnsi="Arial" w:cs="Arial"/>
          <w:b/>
          <w:sz w:val="20"/>
          <w:szCs w:val="20"/>
        </w:rPr>
        <w:t>: Podatki o skladišču Sk1 in skladiščenih snoveh</w:t>
      </w:r>
    </w:p>
    <w:p w14:paraId="0AF1BB8C" w14:textId="77777777" w:rsidR="00D17A09" w:rsidRPr="005474E2" w:rsidRDefault="00D17A09" w:rsidP="00D17A09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425" w:type="dxa"/>
        <w:tblLook w:val="04A0" w:firstRow="1" w:lastRow="0" w:firstColumn="1" w:lastColumn="0" w:noHBand="0" w:noVBand="1"/>
      </w:tblPr>
      <w:tblGrid>
        <w:gridCol w:w="2943"/>
        <w:gridCol w:w="4423"/>
        <w:gridCol w:w="7059"/>
      </w:tblGrid>
      <w:tr w:rsidR="00D17A09" w:rsidRPr="00F523A0" w14:paraId="0AFBF2CC" w14:textId="77777777" w:rsidTr="00BC46D4">
        <w:tc>
          <w:tcPr>
            <w:tcW w:w="14425" w:type="dxa"/>
            <w:gridSpan w:val="3"/>
            <w:shd w:val="pct12" w:color="auto" w:fill="auto"/>
          </w:tcPr>
          <w:p w14:paraId="76B4A3C7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b/>
                <w:sz w:val="20"/>
                <w:szCs w:val="20"/>
              </w:rPr>
              <w:t>1. Podatki o skladišču</w:t>
            </w:r>
          </w:p>
        </w:tc>
      </w:tr>
      <w:tr w:rsidR="00D17A09" w:rsidRPr="00F523A0" w14:paraId="7E7FA6B5" w14:textId="77777777" w:rsidTr="00BC46D4">
        <w:tc>
          <w:tcPr>
            <w:tcW w:w="2943" w:type="dxa"/>
            <w:shd w:val="pct5" w:color="auto" w:fill="auto"/>
          </w:tcPr>
          <w:p w14:paraId="7E9E25FE" w14:textId="4119175F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Ime</w:t>
            </w:r>
            <w:r w:rsidR="00F84B9D" w:rsidRPr="00F523A0">
              <w:rPr>
                <w:rFonts w:ascii="Arial" w:hAnsi="Arial" w:cs="Arial"/>
                <w:sz w:val="20"/>
                <w:szCs w:val="20"/>
              </w:rPr>
              <w:t xml:space="preserve">: Skladišče </w:t>
            </w:r>
            <w:r w:rsidR="00587F86">
              <w:rPr>
                <w:rFonts w:ascii="Arial" w:hAnsi="Arial" w:cs="Arial"/>
                <w:sz w:val="20"/>
                <w:szCs w:val="20"/>
              </w:rPr>
              <w:t>nevarnih snovi</w:t>
            </w:r>
          </w:p>
          <w:p w14:paraId="14246FB9" w14:textId="4505D9D1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Oznaka</w:t>
            </w:r>
            <w:r w:rsidR="00F84B9D" w:rsidRPr="00F523A0">
              <w:rPr>
                <w:rFonts w:ascii="Arial" w:hAnsi="Arial" w:cs="Arial"/>
                <w:sz w:val="20"/>
                <w:szCs w:val="20"/>
              </w:rPr>
              <w:t>: Sk</w:t>
            </w:r>
            <w:r w:rsidR="00587F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pct5" w:color="auto" w:fill="auto"/>
          </w:tcPr>
          <w:p w14:paraId="54DEB5CB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Zmogljivost skladišča [t]:</w:t>
            </w:r>
          </w:p>
        </w:tc>
        <w:tc>
          <w:tcPr>
            <w:tcW w:w="7059" w:type="dxa"/>
          </w:tcPr>
          <w:p w14:paraId="7EF0FF50" w14:textId="38B3DCB0" w:rsidR="00D17A09" w:rsidRPr="00C91636" w:rsidRDefault="00BE1537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E284D">
              <w:rPr>
                <w:rFonts w:ascii="Arial" w:hAnsi="Arial" w:cs="Arial"/>
                <w:sz w:val="20"/>
                <w:szCs w:val="20"/>
              </w:rPr>
              <w:t>00</w:t>
            </w:r>
            <w:r w:rsidR="002D6E30">
              <w:rPr>
                <w:rFonts w:ascii="Arial" w:hAnsi="Arial" w:cs="Arial"/>
                <w:sz w:val="20"/>
                <w:szCs w:val="20"/>
              </w:rPr>
              <w:t xml:space="preserve"> ton</w:t>
            </w:r>
            <w:r w:rsidR="00C91636">
              <w:rPr>
                <w:rFonts w:ascii="Arial" w:hAnsi="Arial" w:cs="Arial"/>
                <w:sz w:val="20"/>
                <w:szCs w:val="20"/>
              </w:rPr>
              <w:t xml:space="preserve"> (150 m</w:t>
            </w:r>
            <w:r w:rsidR="00C91636" w:rsidRPr="00C9163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C9163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17A09" w:rsidRPr="00F523A0" w14:paraId="761CAD0A" w14:textId="77777777" w:rsidTr="00BC46D4">
        <w:tc>
          <w:tcPr>
            <w:tcW w:w="2943" w:type="dxa"/>
            <w:vMerge w:val="restart"/>
          </w:tcPr>
          <w:p w14:paraId="022B5755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53C208CE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7059" w:type="dxa"/>
          </w:tcPr>
          <w:p w14:paraId="55D8B821" w14:textId="0D3E8DFA" w:rsidR="00D17A09" w:rsidRPr="00F523A0" w:rsidRDefault="00587F86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587F86">
              <w:rPr>
                <w:rFonts w:ascii="Arial" w:hAnsi="Arial" w:cs="Arial"/>
                <w:sz w:val="20"/>
                <w:szCs w:val="20"/>
              </w:rPr>
              <w:t>pokrito skladišče, armirano betonsk</w:t>
            </w:r>
            <w:r w:rsidR="00FC722D">
              <w:rPr>
                <w:rFonts w:ascii="Arial" w:hAnsi="Arial" w:cs="Arial"/>
                <w:sz w:val="20"/>
                <w:szCs w:val="20"/>
              </w:rPr>
              <w:t xml:space="preserve">a tla s kineto brez odtoka v okolico, </w:t>
            </w:r>
            <w:r w:rsidR="00321142">
              <w:rPr>
                <w:rFonts w:ascii="Arial" w:hAnsi="Arial" w:cs="Arial"/>
                <w:sz w:val="20"/>
                <w:szCs w:val="20"/>
              </w:rPr>
              <w:t>plamenski</w:t>
            </w:r>
            <w:r w:rsidR="00FC722D">
              <w:rPr>
                <w:rFonts w:ascii="Arial" w:hAnsi="Arial" w:cs="Arial"/>
                <w:sz w:val="20"/>
                <w:szCs w:val="20"/>
              </w:rPr>
              <w:t xml:space="preserve"> javljalniki požara in strelovodna zaščita na strehi. Prostor je v </w:t>
            </w:r>
            <w:r w:rsidR="00321142">
              <w:rPr>
                <w:rFonts w:ascii="Arial" w:hAnsi="Arial" w:cs="Arial"/>
                <w:sz w:val="20"/>
                <w:szCs w:val="20"/>
              </w:rPr>
              <w:t>skladu</w:t>
            </w:r>
            <w:r w:rsidR="00FC722D">
              <w:rPr>
                <w:rFonts w:ascii="Arial" w:hAnsi="Arial" w:cs="Arial"/>
                <w:sz w:val="20"/>
                <w:szCs w:val="20"/>
              </w:rPr>
              <w:t xml:space="preserve"> z ATEX direktivo – Ex certifikat</w:t>
            </w:r>
          </w:p>
        </w:tc>
      </w:tr>
      <w:tr w:rsidR="00D17A09" w:rsidRPr="00F523A0" w14:paraId="75AE3F0D" w14:textId="77777777" w:rsidTr="00BC46D4">
        <w:tc>
          <w:tcPr>
            <w:tcW w:w="2943" w:type="dxa"/>
            <w:vMerge/>
          </w:tcPr>
          <w:p w14:paraId="45275DC8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124592F5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7059" w:type="dxa"/>
          </w:tcPr>
          <w:p w14:paraId="1223778E" w14:textId="30535FE1" w:rsidR="00D17A09" w:rsidRPr="00F523A0" w:rsidRDefault="00F84B9D" w:rsidP="00F84B9D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1353/1</w:t>
            </w:r>
            <w:r w:rsidR="00587F86">
              <w:rPr>
                <w:rFonts w:ascii="Arial" w:hAnsi="Arial" w:cs="Arial"/>
                <w:sz w:val="20"/>
                <w:szCs w:val="20"/>
              </w:rPr>
              <w:t>6</w:t>
            </w:r>
            <w:r w:rsidRPr="00F523A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523A0">
              <w:rPr>
                <w:rFonts w:ascii="Arial" w:hAnsi="Arial" w:cs="Arial"/>
                <w:sz w:val="20"/>
                <w:szCs w:val="20"/>
              </w:rPr>
              <w:t>k.o</w:t>
            </w:r>
            <w:proofErr w:type="spellEnd"/>
            <w:r w:rsidRPr="00F523A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D6E30">
              <w:t>1577</w:t>
            </w:r>
            <w:r w:rsidRPr="00F523A0">
              <w:rPr>
                <w:rFonts w:ascii="Arial" w:hAnsi="Arial" w:cs="Arial"/>
                <w:sz w:val="20"/>
                <w:szCs w:val="20"/>
              </w:rPr>
              <w:t xml:space="preserve"> - Kočevje</w:t>
            </w:r>
          </w:p>
        </w:tc>
      </w:tr>
      <w:tr w:rsidR="00D17A09" w:rsidRPr="00F523A0" w14:paraId="0D40A9D3" w14:textId="77777777" w:rsidTr="00BC46D4">
        <w:tc>
          <w:tcPr>
            <w:tcW w:w="2943" w:type="dxa"/>
            <w:vMerge/>
          </w:tcPr>
          <w:p w14:paraId="38B5C5F7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30787278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7059" w:type="dxa"/>
          </w:tcPr>
          <w:p w14:paraId="17CC21FD" w14:textId="6452FD21" w:rsidR="00D17A09" w:rsidRPr="00F523A0" w:rsidRDefault="00F84B9D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Skladiščenje v objektu</w:t>
            </w:r>
            <w:r w:rsidR="00587F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3A0">
              <w:rPr>
                <w:rFonts w:ascii="Arial" w:hAnsi="Arial" w:cs="Arial"/>
                <w:sz w:val="20"/>
                <w:szCs w:val="20"/>
              </w:rPr>
              <w:t xml:space="preserve">(ID </w:t>
            </w:r>
            <w:bookmarkStart w:id="0" w:name="_Hlk184296109"/>
            <w:r w:rsidRPr="00F523A0">
              <w:rPr>
                <w:rFonts w:ascii="Arial" w:hAnsi="Arial" w:cs="Arial"/>
                <w:sz w:val="20"/>
                <w:szCs w:val="20"/>
              </w:rPr>
              <w:t>3</w:t>
            </w:r>
            <w:r w:rsidR="00587F86">
              <w:rPr>
                <w:rFonts w:ascii="Arial" w:hAnsi="Arial" w:cs="Arial"/>
                <w:sz w:val="20"/>
                <w:szCs w:val="20"/>
              </w:rPr>
              <w:t>457</w:t>
            </w:r>
            <w:r w:rsidRPr="00F523A0">
              <w:rPr>
                <w:rFonts w:ascii="Arial" w:hAnsi="Arial" w:cs="Arial"/>
                <w:sz w:val="20"/>
                <w:szCs w:val="20"/>
              </w:rPr>
              <w:t>)</w:t>
            </w:r>
            <w:bookmarkEnd w:id="0"/>
            <w:r w:rsidR="00FC722D">
              <w:rPr>
                <w:rFonts w:ascii="Arial" w:hAnsi="Arial" w:cs="Arial"/>
                <w:sz w:val="20"/>
                <w:szCs w:val="20"/>
              </w:rPr>
              <w:t>, asfaltiran dovoz. V neposredni bližini je zunanje hidrantno omrežje. S skladiščem Sk3 je ločen s požarnim zidom.</w:t>
            </w:r>
          </w:p>
        </w:tc>
      </w:tr>
      <w:tr w:rsidR="00D17A09" w:rsidRPr="00F523A0" w14:paraId="0B7D7C8A" w14:textId="77777777" w:rsidTr="00BC46D4">
        <w:tc>
          <w:tcPr>
            <w:tcW w:w="2943" w:type="dxa"/>
            <w:vMerge/>
          </w:tcPr>
          <w:p w14:paraId="04BFBF00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4B0F1115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F523A0">
              <w:rPr>
                <w:rFonts w:ascii="Arial" w:hAnsi="Arial" w:cs="Arial"/>
                <w:sz w:val="20"/>
                <w:szCs w:val="20"/>
              </w:rPr>
              <w:t>Transverzalni Mercatorjevi koordinati skladišča:</w:t>
            </w:r>
          </w:p>
        </w:tc>
        <w:tc>
          <w:tcPr>
            <w:tcW w:w="7059" w:type="dxa"/>
          </w:tcPr>
          <w:p w14:paraId="1C0F214E" w14:textId="15285E95" w:rsidR="00D17A09" w:rsidRPr="00F523A0" w:rsidRDefault="003412C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3412CE">
              <w:rPr>
                <w:rFonts w:ascii="Arial" w:hAnsi="Arial" w:cs="Arial"/>
                <w:sz w:val="20"/>
                <w:szCs w:val="20"/>
              </w:rPr>
              <w:t>n: 55720.46, e: 489490.7</w:t>
            </w:r>
          </w:p>
        </w:tc>
      </w:tr>
    </w:tbl>
    <w:p w14:paraId="681F6D62" w14:textId="77777777" w:rsidR="00D17A09" w:rsidRPr="00C263CE" w:rsidRDefault="00D17A09" w:rsidP="00D17A09">
      <w:pPr>
        <w:rPr>
          <w:rFonts w:ascii="Arial" w:hAnsi="Arial" w:cs="Arial"/>
          <w:sz w:val="6"/>
          <w:szCs w:val="6"/>
        </w:rPr>
      </w:pPr>
    </w:p>
    <w:tbl>
      <w:tblPr>
        <w:tblStyle w:val="Tabelamrea"/>
        <w:tblW w:w="144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43"/>
        <w:gridCol w:w="48"/>
        <w:gridCol w:w="1043"/>
        <w:gridCol w:w="53"/>
        <w:gridCol w:w="152"/>
        <w:gridCol w:w="920"/>
        <w:gridCol w:w="1695"/>
        <w:gridCol w:w="724"/>
        <w:gridCol w:w="868"/>
        <w:gridCol w:w="2817"/>
        <w:gridCol w:w="845"/>
        <w:gridCol w:w="6"/>
        <w:gridCol w:w="2806"/>
      </w:tblGrid>
      <w:tr w:rsidR="00D17A09" w:rsidRPr="00A36745" w14:paraId="52FE8AAF" w14:textId="77777777" w:rsidTr="009E7243">
        <w:trPr>
          <w:tblHeader/>
        </w:trPr>
        <w:tc>
          <w:tcPr>
            <w:tcW w:w="14430" w:type="dxa"/>
            <w:gridSpan w:val="14"/>
            <w:tcBorders>
              <w:bottom w:val="single" w:sz="4" w:space="0" w:color="auto"/>
            </w:tcBorders>
            <w:shd w:val="pct12" w:color="auto" w:fill="auto"/>
          </w:tcPr>
          <w:p w14:paraId="18B42BBC" w14:textId="25F3B04A" w:rsidR="00D17A09" w:rsidRPr="00A36745" w:rsidRDefault="00D17A09" w:rsidP="00BC46D4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b/>
                <w:sz w:val="18"/>
                <w:szCs w:val="18"/>
              </w:rPr>
              <w:t>2. Podatki o skladiščeni vsebini (materialu):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6745">
              <w:rPr>
                <w:rFonts w:ascii="Arial" w:hAnsi="Arial" w:cs="Arial"/>
                <w:b/>
                <w:sz w:val="18"/>
                <w:szCs w:val="18"/>
              </w:rPr>
              <w:t>surovina (S)</w:t>
            </w:r>
            <w:r w:rsidR="00F523A0" w:rsidRPr="00A36745">
              <w:rPr>
                <w:rFonts w:ascii="Arial" w:hAnsi="Arial" w:cs="Arial"/>
                <w:b/>
                <w:sz w:val="18"/>
                <w:szCs w:val="18"/>
              </w:rPr>
              <w:t xml:space="preserve"> ), pomožni material (M), polizdelek (P), izdelek (I) ali energent (E)</w:t>
            </w:r>
          </w:p>
        </w:tc>
      </w:tr>
      <w:tr w:rsidR="00D17A09" w:rsidRPr="00A36745" w14:paraId="54B408F3" w14:textId="77777777" w:rsidTr="009E7243">
        <w:trPr>
          <w:tblHeader/>
        </w:trPr>
        <w:tc>
          <w:tcPr>
            <w:tcW w:w="14430" w:type="dxa"/>
            <w:gridSpan w:val="14"/>
            <w:tcBorders>
              <w:bottom w:val="single" w:sz="4" w:space="0" w:color="auto"/>
            </w:tcBorders>
            <w:shd w:val="pct12" w:color="auto" w:fill="auto"/>
          </w:tcPr>
          <w:p w14:paraId="0A1B4F0B" w14:textId="6D0CEF8A" w:rsidR="00D17A09" w:rsidRPr="00A36745" w:rsidRDefault="00D17A09" w:rsidP="00BC46D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6745">
              <w:rPr>
                <w:rFonts w:ascii="Arial" w:hAnsi="Arial" w:cs="Arial"/>
                <w:b/>
                <w:sz w:val="18"/>
                <w:szCs w:val="18"/>
              </w:rPr>
              <w:t xml:space="preserve">Oznaka: </w:t>
            </w:r>
            <w:r w:rsidR="00F84B9D" w:rsidRPr="00A36745">
              <w:rPr>
                <w:rFonts w:ascii="Arial" w:hAnsi="Arial" w:cs="Arial"/>
                <w:b/>
                <w:sz w:val="18"/>
                <w:szCs w:val="18"/>
              </w:rPr>
              <w:t>Sk</w:t>
            </w:r>
            <w:r w:rsidR="00587F86" w:rsidRPr="00A3674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F7BFE" w:rsidRPr="00A36745" w14:paraId="4CFB8D95" w14:textId="77777777" w:rsidTr="009E7243">
        <w:trPr>
          <w:cantSplit/>
          <w:trHeight w:val="324"/>
          <w:tblHeader/>
        </w:trPr>
        <w:tc>
          <w:tcPr>
            <w:tcW w:w="4669" w:type="dxa"/>
            <w:gridSpan w:val="7"/>
            <w:shd w:val="pct5" w:color="auto" w:fill="auto"/>
            <w:vAlign w:val="center"/>
          </w:tcPr>
          <w:p w14:paraId="19C835B6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Trgovsko ime skladiščene vsebine</w:t>
            </w:r>
          </w:p>
        </w:tc>
        <w:tc>
          <w:tcPr>
            <w:tcW w:w="1695" w:type="dxa"/>
            <w:vMerge w:val="restart"/>
            <w:shd w:val="pct5" w:color="auto" w:fill="auto"/>
            <w:vAlign w:val="center"/>
          </w:tcPr>
          <w:p w14:paraId="30C13C05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 stavki</w:t>
            </w:r>
          </w:p>
          <w:p w14:paraId="00284870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materiala (vsebine)</w:t>
            </w:r>
          </w:p>
        </w:tc>
        <w:tc>
          <w:tcPr>
            <w:tcW w:w="724" w:type="dxa"/>
            <w:vMerge w:val="restart"/>
            <w:shd w:val="pct5" w:color="auto" w:fill="auto"/>
            <w:textDirection w:val="btLr"/>
          </w:tcPr>
          <w:p w14:paraId="246FA224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Agregatno stanje</w:t>
            </w:r>
          </w:p>
          <w:p w14:paraId="69AC146C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[G ,L, S]</w:t>
            </w:r>
          </w:p>
        </w:tc>
        <w:tc>
          <w:tcPr>
            <w:tcW w:w="868" w:type="dxa"/>
            <w:vMerge w:val="restart"/>
            <w:shd w:val="pct5" w:color="auto" w:fill="auto"/>
            <w:textDirection w:val="btLr"/>
          </w:tcPr>
          <w:p w14:paraId="09985731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Vrsta vsebine</w:t>
            </w:r>
          </w:p>
          <w:p w14:paraId="3455B21E" w14:textId="77777777" w:rsidR="00D17A09" w:rsidRPr="00A36745" w:rsidRDefault="00D17A09" w:rsidP="00BC46D4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Tehn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>. enota (</w:t>
            </w: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N</w:t>
            </w:r>
            <w:r w:rsidRPr="00A36745">
              <w:rPr>
                <w:rFonts w:ascii="Arial" w:hAnsi="Arial" w:cs="Arial"/>
                <w:sz w:val="18"/>
                <w:szCs w:val="18"/>
                <w:vertAlign w:val="subscript"/>
              </w:rPr>
              <w:t>x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17" w:type="dxa"/>
            <w:vMerge w:val="restart"/>
            <w:shd w:val="pct5" w:color="auto" w:fill="auto"/>
            <w:vAlign w:val="center"/>
          </w:tcPr>
          <w:p w14:paraId="569EEF08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Namen uporabe</w:t>
            </w:r>
          </w:p>
        </w:tc>
        <w:tc>
          <w:tcPr>
            <w:tcW w:w="845" w:type="dxa"/>
            <w:vMerge w:val="restart"/>
            <w:shd w:val="pct5" w:color="auto" w:fill="auto"/>
            <w:textDirection w:val="btLr"/>
          </w:tcPr>
          <w:p w14:paraId="2A44E059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Največja količina  </w:t>
            </w:r>
          </w:p>
          <w:p w14:paraId="2F5F7306" w14:textId="77777777" w:rsidR="00D17A09" w:rsidRPr="00A36745" w:rsidRDefault="00D17A09" w:rsidP="00BC46D4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[t]</w:t>
            </w:r>
          </w:p>
        </w:tc>
        <w:tc>
          <w:tcPr>
            <w:tcW w:w="2812" w:type="dxa"/>
            <w:gridSpan w:val="2"/>
            <w:vMerge w:val="restart"/>
            <w:shd w:val="pct5" w:color="auto" w:fill="auto"/>
            <w:vAlign w:val="center"/>
          </w:tcPr>
          <w:p w14:paraId="7BCC8BF6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Način skladiščenja/</w:t>
            </w:r>
          </w:p>
          <w:p w14:paraId="712253F3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št. skladiščnih enot</w:t>
            </w:r>
          </w:p>
        </w:tc>
      </w:tr>
      <w:tr w:rsidR="00FF7BFE" w:rsidRPr="00A36745" w14:paraId="77D8B999" w14:textId="77777777" w:rsidTr="009E7243">
        <w:trPr>
          <w:cantSplit/>
          <w:trHeight w:val="1364"/>
          <w:tblHeader/>
        </w:trPr>
        <w:tc>
          <w:tcPr>
            <w:tcW w:w="2501" w:type="dxa"/>
            <w:gridSpan w:val="3"/>
            <w:shd w:val="pct5" w:color="auto" w:fill="auto"/>
            <w:vAlign w:val="center"/>
          </w:tcPr>
          <w:p w14:paraId="69737427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Kemijsko ime </w:t>
            </w:r>
          </w:p>
        </w:tc>
        <w:tc>
          <w:tcPr>
            <w:tcW w:w="1248" w:type="dxa"/>
            <w:gridSpan w:val="3"/>
            <w:shd w:val="pct5" w:color="auto" w:fill="auto"/>
            <w:vAlign w:val="center"/>
          </w:tcPr>
          <w:p w14:paraId="0D3BF302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CAS št.</w:t>
            </w:r>
          </w:p>
        </w:tc>
        <w:tc>
          <w:tcPr>
            <w:tcW w:w="920" w:type="dxa"/>
            <w:shd w:val="pct5" w:color="auto" w:fill="auto"/>
            <w:textDirection w:val="btLr"/>
            <w:vAlign w:val="center"/>
          </w:tcPr>
          <w:p w14:paraId="4FE64A59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Vsebnost</w:t>
            </w:r>
          </w:p>
          <w:p w14:paraId="50BF2221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[%]</w:t>
            </w:r>
          </w:p>
        </w:tc>
        <w:tc>
          <w:tcPr>
            <w:tcW w:w="1695" w:type="dxa"/>
            <w:vMerge/>
            <w:shd w:val="pct5" w:color="auto" w:fill="auto"/>
            <w:textDirection w:val="btLr"/>
          </w:tcPr>
          <w:p w14:paraId="4F8D381C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  <w:shd w:val="pct5" w:color="auto" w:fill="auto"/>
            <w:textDirection w:val="btLr"/>
          </w:tcPr>
          <w:p w14:paraId="77AE6821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  <w:shd w:val="pct5" w:color="auto" w:fill="auto"/>
            <w:textDirection w:val="btLr"/>
          </w:tcPr>
          <w:p w14:paraId="78DDB1A5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  <w:shd w:val="pct5" w:color="auto" w:fill="auto"/>
            <w:textDirection w:val="btLr"/>
          </w:tcPr>
          <w:p w14:paraId="6BF50A4A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  <w:shd w:val="pct5" w:color="auto" w:fill="auto"/>
            <w:textDirection w:val="btLr"/>
          </w:tcPr>
          <w:p w14:paraId="3298A2C2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  <w:shd w:val="pct5" w:color="auto" w:fill="auto"/>
            <w:textDirection w:val="btLr"/>
          </w:tcPr>
          <w:p w14:paraId="24A8B948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41C006AD" w14:textId="77777777" w:rsidTr="009E7243">
        <w:trPr>
          <w:tblHeader/>
        </w:trPr>
        <w:tc>
          <w:tcPr>
            <w:tcW w:w="4669" w:type="dxa"/>
            <w:gridSpan w:val="7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5055167F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695" w:type="dxa"/>
            <w:tcBorders>
              <w:bottom w:val="single" w:sz="12" w:space="0" w:color="auto"/>
            </w:tcBorders>
            <w:shd w:val="pct5" w:color="auto" w:fill="auto"/>
          </w:tcPr>
          <w:p w14:paraId="6B4CDFF9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724" w:type="dxa"/>
            <w:tcBorders>
              <w:bottom w:val="single" w:sz="12" w:space="0" w:color="auto"/>
            </w:tcBorders>
            <w:shd w:val="pct5" w:color="auto" w:fill="auto"/>
          </w:tcPr>
          <w:p w14:paraId="7F394B7D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68" w:type="dxa"/>
            <w:tcBorders>
              <w:bottom w:val="single" w:sz="12" w:space="0" w:color="auto"/>
            </w:tcBorders>
            <w:shd w:val="pct5" w:color="auto" w:fill="auto"/>
          </w:tcPr>
          <w:p w14:paraId="5411FA50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shd w:val="pct5" w:color="auto" w:fill="auto"/>
          </w:tcPr>
          <w:p w14:paraId="50BCAB4C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shd w:val="pct5" w:color="auto" w:fill="auto"/>
          </w:tcPr>
          <w:p w14:paraId="71047373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812" w:type="dxa"/>
            <w:gridSpan w:val="2"/>
            <w:tcBorders>
              <w:bottom w:val="single" w:sz="12" w:space="0" w:color="auto"/>
            </w:tcBorders>
            <w:shd w:val="pct5" w:color="auto" w:fill="auto"/>
          </w:tcPr>
          <w:p w14:paraId="52CDF1BF" w14:textId="77777777" w:rsidR="00D17A09" w:rsidRPr="00A36745" w:rsidRDefault="00D17A09" w:rsidP="00BC46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7.</w:t>
            </w:r>
          </w:p>
        </w:tc>
      </w:tr>
      <w:tr w:rsidR="00FF7BFE" w:rsidRPr="00A36745" w14:paraId="2CBE92B4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35E68912" w14:textId="0715437D" w:rsidR="00FF7BFE" w:rsidRPr="00D9388B" w:rsidRDefault="00FF7BFE" w:rsidP="00FF7BFE">
            <w:pPr>
              <w:tabs>
                <w:tab w:val="left" w:pos="2260"/>
              </w:tabs>
              <w:rPr>
                <w:rFonts w:ascii="Arial" w:hAnsi="Arial" w:cs="Arial"/>
                <w:sz w:val="18"/>
                <w:szCs w:val="18"/>
              </w:rPr>
            </w:pPr>
            <w:r w:rsidRPr="00D9388B">
              <w:rPr>
                <w:rFonts w:ascii="Arial" w:hAnsi="Arial" w:cs="Arial"/>
                <w:sz w:val="18"/>
                <w:szCs w:val="18"/>
              </w:rPr>
              <w:t>Tetraetilenpentamin - TEPA</w:t>
            </w:r>
          </w:p>
        </w:tc>
        <w:tc>
          <w:tcPr>
            <w:tcW w:w="1695" w:type="dxa"/>
            <w:vMerge w:val="restart"/>
          </w:tcPr>
          <w:p w14:paraId="47B80898" w14:textId="77777777" w:rsidR="00FF7BFE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Ni fizikalnih nevarnosti</w:t>
            </w:r>
          </w:p>
          <w:p w14:paraId="460EA27B" w14:textId="77777777" w:rsidR="00FF7BFE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H302</w:t>
            </w:r>
          </w:p>
          <w:p w14:paraId="12FD8922" w14:textId="17DE4BCC" w:rsidR="00FF7BFE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H312</w:t>
            </w:r>
          </w:p>
          <w:p w14:paraId="6BF69363" w14:textId="3F098FC2" w:rsidR="00FF7BFE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H314</w:t>
            </w:r>
          </w:p>
          <w:p w14:paraId="651D0E1D" w14:textId="3A7C2C90" w:rsidR="00FF7BFE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H317</w:t>
            </w:r>
          </w:p>
          <w:p w14:paraId="07437546" w14:textId="77777777" w:rsidR="00FF7BFE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H318</w:t>
            </w:r>
          </w:p>
          <w:p w14:paraId="68253654" w14:textId="41F6B727" w:rsidR="00FF7BFE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H411</w:t>
            </w:r>
          </w:p>
        </w:tc>
        <w:tc>
          <w:tcPr>
            <w:tcW w:w="724" w:type="dxa"/>
            <w:vMerge w:val="restart"/>
          </w:tcPr>
          <w:p w14:paraId="76A21698" w14:textId="3AE78A8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229C1F54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S/</w:t>
            </w:r>
          </w:p>
          <w:p w14:paraId="3D93603A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N1 </w:t>
            </w:r>
          </w:p>
          <w:p w14:paraId="6AB382B6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N2 </w:t>
            </w:r>
          </w:p>
          <w:p w14:paraId="683ABA6C" w14:textId="59DF685C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N6</w:t>
            </w:r>
          </w:p>
          <w:p w14:paraId="4349BC81" w14:textId="0EB59C52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N8</w:t>
            </w:r>
          </w:p>
        </w:tc>
        <w:tc>
          <w:tcPr>
            <w:tcW w:w="2817" w:type="dxa"/>
            <w:vMerge w:val="restart"/>
          </w:tcPr>
          <w:p w14:paraId="7ED1814B" w14:textId="1C21E324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Proizvodnja </w:t>
            </w:r>
            <w:proofErr w:type="spellStart"/>
            <w:r w:rsidR="002A3C32">
              <w:rPr>
                <w:rFonts w:ascii="Arial" w:hAnsi="Arial" w:cs="Arial"/>
                <w:sz w:val="18"/>
                <w:szCs w:val="18"/>
              </w:rPr>
              <w:t>amino</w:t>
            </w:r>
            <w:proofErr w:type="spellEnd"/>
            <w:r w:rsidR="002A3C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smol </w:t>
            </w:r>
          </w:p>
        </w:tc>
        <w:tc>
          <w:tcPr>
            <w:tcW w:w="845" w:type="dxa"/>
            <w:vMerge w:val="restart"/>
          </w:tcPr>
          <w:p w14:paraId="465A11AF" w14:textId="3A91093B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12" w:type="dxa"/>
            <w:gridSpan w:val="2"/>
            <w:vMerge w:val="restart"/>
          </w:tcPr>
          <w:p w14:paraId="08652EBC" w14:textId="39EBFFCF" w:rsidR="00FF7BFE" w:rsidRPr="00A36745" w:rsidRDefault="002A3C32" w:rsidP="002D6E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200 L </w:t>
            </w:r>
            <w:r w:rsidR="00EE1784">
              <w:rPr>
                <w:rFonts w:ascii="Arial" w:hAnsi="Arial" w:cs="Arial"/>
                <w:sz w:val="18"/>
                <w:szCs w:val="18"/>
              </w:rPr>
              <w:t>s</w:t>
            </w:r>
            <w:r w:rsidR="00FF7BFE" w:rsidRPr="00A36745">
              <w:rPr>
                <w:rFonts w:ascii="Arial" w:hAnsi="Arial" w:cs="Arial"/>
                <w:sz w:val="18"/>
                <w:szCs w:val="18"/>
              </w:rPr>
              <w:t xml:space="preserve">odi ali </w:t>
            </w:r>
            <w:r>
              <w:rPr>
                <w:rFonts w:ascii="Arial" w:hAnsi="Arial" w:cs="Arial"/>
                <w:sz w:val="18"/>
                <w:szCs w:val="18"/>
              </w:rPr>
              <w:t xml:space="preserve">IBC </w:t>
            </w:r>
            <w:r w:rsidR="00EE1784">
              <w:rPr>
                <w:rFonts w:ascii="Arial" w:hAnsi="Arial" w:cs="Arial"/>
                <w:sz w:val="18"/>
                <w:szCs w:val="18"/>
              </w:rPr>
              <w:t xml:space="preserve">vsebniki </w:t>
            </w:r>
            <w:r w:rsidR="00FF7BFE" w:rsidRPr="00A36745">
              <w:rPr>
                <w:rFonts w:ascii="Arial" w:hAnsi="Arial" w:cs="Arial"/>
                <w:sz w:val="18"/>
                <w:szCs w:val="18"/>
              </w:rPr>
              <w:t>na palet</w:t>
            </w:r>
            <w:r w:rsidR="00EE1784">
              <w:rPr>
                <w:rFonts w:ascii="Arial" w:hAnsi="Arial" w:cs="Arial"/>
                <w:sz w:val="18"/>
                <w:szCs w:val="18"/>
              </w:rPr>
              <w:t>ah</w:t>
            </w:r>
            <w:r w:rsidR="00FF7BFE" w:rsidRPr="00A36745">
              <w:rPr>
                <w:rFonts w:ascii="Arial" w:hAnsi="Arial" w:cs="Arial"/>
                <w:sz w:val="18"/>
                <w:szCs w:val="18"/>
              </w:rPr>
              <w:t>, v dveh nivojih</w:t>
            </w:r>
            <w:r>
              <w:rPr>
                <w:rFonts w:ascii="Arial" w:hAnsi="Arial" w:cs="Arial"/>
                <w:sz w:val="18"/>
                <w:szCs w:val="18"/>
              </w:rPr>
              <w:t xml:space="preserve">/ 15 </w:t>
            </w:r>
            <w:r w:rsidR="00EE1784">
              <w:rPr>
                <w:rFonts w:ascii="Arial" w:hAnsi="Arial" w:cs="Arial"/>
                <w:sz w:val="18"/>
                <w:szCs w:val="18"/>
              </w:rPr>
              <w:t xml:space="preserve">kom </w:t>
            </w:r>
            <w:r>
              <w:rPr>
                <w:rFonts w:ascii="Arial" w:hAnsi="Arial" w:cs="Arial"/>
                <w:sz w:val="18"/>
                <w:szCs w:val="18"/>
              </w:rPr>
              <w:t xml:space="preserve">IBC </w:t>
            </w:r>
            <w:r w:rsidR="00EE1784">
              <w:rPr>
                <w:rFonts w:ascii="Arial" w:hAnsi="Arial" w:cs="Arial"/>
                <w:sz w:val="18"/>
                <w:szCs w:val="18"/>
              </w:rPr>
              <w:t xml:space="preserve">vsebnikov </w:t>
            </w:r>
            <w:r>
              <w:rPr>
                <w:rFonts w:ascii="Arial" w:hAnsi="Arial" w:cs="Arial"/>
                <w:sz w:val="18"/>
                <w:szCs w:val="18"/>
              </w:rPr>
              <w:t xml:space="preserve">oz. 75 </w:t>
            </w:r>
            <w:r w:rsidR="00EE1784">
              <w:rPr>
                <w:rFonts w:ascii="Arial" w:hAnsi="Arial" w:cs="Arial"/>
                <w:sz w:val="18"/>
                <w:szCs w:val="18"/>
              </w:rPr>
              <w:t xml:space="preserve">kom </w:t>
            </w:r>
            <w:r>
              <w:rPr>
                <w:rFonts w:ascii="Arial" w:hAnsi="Arial" w:cs="Arial"/>
                <w:sz w:val="18"/>
                <w:szCs w:val="18"/>
              </w:rPr>
              <w:t>sodov</w:t>
            </w:r>
          </w:p>
        </w:tc>
      </w:tr>
      <w:tr w:rsidR="00FF7BFE" w:rsidRPr="00A36745" w14:paraId="55F14150" w14:textId="77777777" w:rsidTr="009E7243">
        <w:trPr>
          <w:trHeight w:val="165"/>
        </w:trPr>
        <w:tc>
          <w:tcPr>
            <w:tcW w:w="2501" w:type="dxa"/>
            <w:gridSpan w:val="3"/>
          </w:tcPr>
          <w:p w14:paraId="260EC3E8" w14:textId="0D2147DA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Amini, polietilenski, </w:t>
            </w: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tetraetilenpentaminska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frakcija (snov)</w:t>
            </w:r>
          </w:p>
        </w:tc>
        <w:tc>
          <w:tcPr>
            <w:tcW w:w="1248" w:type="dxa"/>
            <w:gridSpan w:val="3"/>
          </w:tcPr>
          <w:p w14:paraId="1F7E5DD2" w14:textId="61F07E91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90640-66-7</w:t>
            </w:r>
          </w:p>
        </w:tc>
        <w:tc>
          <w:tcPr>
            <w:tcW w:w="920" w:type="dxa"/>
          </w:tcPr>
          <w:p w14:paraId="4DE20027" w14:textId="14F2C5F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695" w:type="dxa"/>
            <w:vMerge/>
          </w:tcPr>
          <w:p w14:paraId="722CC137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39FD4E25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45ABC253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694ABEAB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7381A220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4F359711" w14:textId="77777777" w:rsidR="00FF7BFE" w:rsidRPr="00A36745" w:rsidRDefault="00FF7BFE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56D74C33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6AF4CB52" w14:textId="70E62DBD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3,6,9-triazaundekan-1,11-diamin (sestavina)</w:t>
            </w:r>
          </w:p>
        </w:tc>
        <w:tc>
          <w:tcPr>
            <w:tcW w:w="1248" w:type="dxa"/>
            <w:gridSpan w:val="3"/>
            <w:vAlign w:val="center"/>
          </w:tcPr>
          <w:p w14:paraId="4C28F31D" w14:textId="49758CB1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112-57-2</w:t>
            </w:r>
          </w:p>
        </w:tc>
        <w:tc>
          <w:tcPr>
            <w:tcW w:w="920" w:type="dxa"/>
            <w:vAlign w:val="center"/>
          </w:tcPr>
          <w:p w14:paraId="5A036FC8" w14:textId="3DA344D5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30 – 70</w:t>
            </w:r>
          </w:p>
        </w:tc>
        <w:tc>
          <w:tcPr>
            <w:tcW w:w="1695" w:type="dxa"/>
            <w:vMerge/>
          </w:tcPr>
          <w:p w14:paraId="50E43A1A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E95C73E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33098086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0E9456D8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6BD45EDA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4D47CED9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7F829F13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11025551" w14:textId="3B9473C0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3,6-Diazaoktan-1, 8-diamin (nečistoča)</w:t>
            </w:r>
          </w:p>
        </w:tc>
        <w:tc>
          <w:tcPr>
            <w:tcW w:w="1248" w:type="dxa"/>
            <w:gridSpan w:val="3"/>
            <w:vAlign w:val="center"/>
          </w:tcPr>
          <w:p w14:paraId="218FB1D6" w14:textId="49295475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112-24-3</w:t>
            </w:r>
          </w:p>
        </w:tc>
        <w:tc>
          <w:tcPr>
            <w:tcW w:w="920" w:type="dxa"/>
            <w:vAlign w:val="center"/>
          </w:tcPr>
          <w:p w14:paraId="20A61511" w14:textId="5199DFD3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0 – 3</w:t>
            </w:r>
          </w:p>
        </w:tc>
        <w:tc>
          <w:tcPr>
            <w:tcW w:w="1695" w:type="dxa"/>
            <w:vMerge/>
          </w:tcPr>
          <w:p w14:paraId="1E82FB1B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21E7EAB1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59233E66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381DAE70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65B9E14B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2704D596" w14:textId="77777777" w:rsidR="00FF7BFE" w:rsidRPr="00A36745" w:rsidRDefault="00FF7BFE" w:rsidP="001309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5E0752DB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2363879C" w14:textId="7C221563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Solvesso</w:t>
            </w:r>
            <w:proofErr w:type="spellEnd"/>
            <w:r w:rsidR="001C78F8" w:rsidRPr="00A36745">
              <w:rPr>
                <w:rFonts w:ascii="Arial" w:hAnsi="Arial" w:cs="Arial"/>
                <w:sz w:val="18"/>
                <w:szCs w:val="18"/>
              </w:rPr>
              <w:t xml:space="preserve"> 150ND</w:t>
            </w:r>
          </w:p>
        </w:tc>
        <w:tc>
          <w:tcPr>
            <w:tcW w:w="1695" w:type="dxa"/>
            <w:vMerge w:val="restart"/>
          </w:tcPr>
          <w:p w14:paraId="4EBDFADC" w14:textId="77777777" w:rsidR="00A36745" w:rsidRPr="00A36745" w:rsidRDefault="00A36745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fizikalnih nevarnosti</w:t>
            </w:r>
          </w:p>
          <w:p w14:paraId="694DB6CA" w14:textId="77777777" w:rsidR="00A36745" w:rsidRPr="00A36745" w:rsidRDefault="00A36745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H304</w:t>
            </w:r>
          </w:p>
          <w:p w14:paraId="656A60A9" w14:textId="77777777" w:rsidR="00A36745" w:rsidRPr="00A36745" w:rsidRDefault="00A36745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H336</w:t>
            </w:r>
          </w:p>
          <w:p w14:paraId="3C563494" w14:textId="3D0B2835" w:rsidR="002D6E30" w:rsidRPr="00A36745" w:rsidRDefault="00A36745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H411</w:t>
            </w:r>
          </w:p>
        </w:tc>
        <w:tc>
          <w:tcPr>
            <w:tcW w:w="724" w:type="dxa"/>
            <w:vMerge w:val="restart"/>
          </w:tcPr>
          <w:p w14:paraId="522BE17D" w14:textId="5FBA226D" w:rsidR="002D6E30" w:rsidRPr="00A36745" w:rsidRDefault="00B56E50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7FEF8305" w14:textId="77777777" w:rsidR="00FF7BFE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S/</w:t>
            </w:r>
          </w:p>
          <w:p w14:paraId="19C4684F" w14:textId="77777777" w:rsidR="00FF7BFE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</w:t>
            </w:r>
            <w:r w:rsidR="00727CBA" w:rsidRPr="00A36745">
              <w:rPr>
                <w:rFonts w:ascii="Arial" w:hAnsi="Arial" w:cs="Arial"/>
                <w:sz w:val="18"/>
                <w:szCs w:val="18"/>
              </w:rPr>
              <w:t>1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361431C" w14:textId="35585BBE" w:rsidR="00FF7BFE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</w:t>
            </w:r>
            <w:r w:rsidR="00727CBA" w:rsidRPr="00A3674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49307902" w14:textId="77777777" w:rsidR="00FF7BFE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N42</w:t>
            </w:r>
          </w:p>
          <w:p w14:paraId="78765C70" w14:textId="6441BE5A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N43</w:t>
            </w:r>
          </w:p>
        </w:tc>
        <w:tc>
          <w:tcPr>
            <w:tcW w:w="2817" w:type="dxa"/>
            <w:vMerge w:val="restart"/>
          </w:tcPr>
          <w:p w14:paraId="6FC52155" w14:textId="427FF051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Proizvodnja </w:t>
            </w:r>
            <w:proofErr w:type="spellStart"/>
            <w:r w:rsidR="00E22AEA">
              <w:rPr>
                <w:rFonts w:ascii="Arial" w:hAnsi="Arial" w:cs="Arial"/>
                <w:sz w:val="18"/>
                <w:szCs w:val="18"/>
              </w:rPr>
              <w:t>amino</w:t>
            </w:r>
            <w:proofErr w:type="spellEnd"/>
            <w:r w:rsidR="00E22AEA">
              <w:rPr>
                <w:rFonts w:ascii="Arial" w:hAnsi="Arial" w:cs="Arial"/>
                <w:sz w:val="18"/>
                <w:szCs w:val="18"/>
              </w:rPr>
              <w:t xml:space="preserve"> smol </w:t>
            </w:r>
          </w:p>
        </w:tc>
        <w:tc>
          <w:tcPr>
            <w:tcW w:w="845" w:type="dxa"/>
            <w:vMerge w:val="restart"/>
          </w:tcPr>
          <w:p w14:paraId="789CA267" w14:textId="7192A3CA" w:rsidR="002D6E30" w:rsidRPr="00A36745" w:rsidRDefault="00850CF2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12" w:type="dxa"/>
            <w:gridSpan w:val="2"/>
            <w:vMerge w:val="restart"/>
          </w:tcPr>
          <w:p w14:paraId="2C0F323F" w14:textId="435B5BCE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Pločevinasti </w:t>
            </w:r>
            <w:r w:rsidR="00FA7C78">
              <w:rPr>
                <w:rFonts w:ascii="Arial" w:hAnsi="Arial" w:cs="Arial"/>
                <w:sz w:val="18"/>
                <w:szCs w:val="18"/>
              </w:rPr>
              <w:t xml:space="preserve">200 L 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sodi na paletah, </w:t>
            </w:r>
            <w:r w:rsidR="00FF7BFE" w:rsidRPr="00A36745">
              <w:rPr>
                <w:rFonts w:ascii="Arial" w:hAnsi="Arial" w:cs="Arial"/>
                <w:sz w:val="18"/>
                <w:szCs w:val="18"/>
              </w:rPr>
              <w:t>v dveh nivojih</w:t>
            </w:r>
            <w:r w:rsidR="00FA7C78">
              <w:rPr>
                <w:rFonts w:ascii="Arial" w:hAnsi="Arial" w:cs="Arial"/>
                <w:sz w:val="18"/>
                <w:szCs w:val="18"/>
              </w:rPr>
              <w:t xml:space="preserve">/25 </w:t>
            </w:r>
            <w:r w:rsidR="0080748E">
              <w:rPr>
                <w:rFonts w:ascii="Arial" w:hAnsi="Arial" w:cs="Arial"/>
                <w:sz w:val="18"/>
                <w:szCs w:val="18"/>
              </w:rPr>
              <w:t xml:space="preserve">kom </w:t>
            </w:r>
          </w:p>
        </w:tc>
      </w:tr>
      <w:tr w:rsidR="00A36745" w:rsidRPr="00A36745" w14:paraId="0C330801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5A72F206" w14:textId="6247A370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 xml:space="preserve">Ogljikovodiki, C10,aromatski, &lt;1% </w:t>
            </w:r>
            <w:proofErr w:type="spellStart"/>
            <w:r w:rsidRPr="00A36745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naftalena</w:t>
            </w:r>
            <w:proofErr w:type="spellEnd"/>
          </w:p>
        </w:tc>
        <w:tc>
          <w:tcPr>
            <w:tcW w:w="1248" w:type="dxa"/>
            <w:gridSpan w:val="3"/>
            <w:vAlign w:val="center"/>
          </w:tcPr>
          <w:p w14:paraId="7155E656" w14:textId="77777777" w:rsidR="00A36745" w:rsidRPr="00A36745" w:rsidRDefault="00A36745" w:rsidP="00DB4911">
            <w:pPr>
              <w:rPr>
                <w:rFonts w:ascii="Arial" w:eastAsia="Times New Roman" w:hAnsi="Arial" w:cs="Arial"/>
                <w:sz w:val="18"/>
                <w:szCs w:val="18"/>
                <w:lang w:eastAsia="sl-SI"/>
              </w:rPr>
            </w:pPr>
            <w:r w:rsidRPr="00A36745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ES št.</w:t>
            </w:r>
          </w:p>
          <w:p w14:paraId="06BBAFCB" w14:textId="07726B9B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918-811-1</w:t>
            </w:r>
          </w:p>
        </w:tc>
        <w:tc>
          <w:tcPr>
            <w:tcW w:w="920" w:type="dxa"/>
            <w:vAlign w:val="center"/>
          </w:tcPr>
          <w:p w14:paraId="6953A987" w14:textId="4B96BE3F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695" w:type="dxa"/>
            <w:vMerge/>
          </w:tcPr>
          <w:p w14:paraId="499B9561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70BE954F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5A72E731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051C276F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24217EA1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3403ADE5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745" w:rsidRPr="00A36745" w14:paraId="0F48724C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5A028FB2" w14:textId="2A067CE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naftalen</w:t>
            </w:r>
            <w:proofErr w:type="spellEnd"/>
          </w:p>
        </w:tc>
        <w:tc>
          <w:tcPr>
            <w:tcW w:w="1248" w:type="dxa"/>
            <w:gridSpan w:val="3"/>
            <w:vAlign w:val="center"/>
          </w:tcPr>
          <w:p w14:paraId="2F4F8E56" w14:textId="52960815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91-20-3</w:t>
            </w:r>
          </w:p>
        </w:tc>
        <w:tc>
          <w:tcPr>
            <w:tcW w:w="920" w:type="dxa"/>
            <w:vAlign w:val="center"/>
          </w:tcPr>
          <w:p w14:paraId="1A143796" w14:textId="61F00A1C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&gt;= 0,1 - &lt; 1</w:t>
            </w:r>
          </w:p>
        </w:tc>
        <w:tc>
          <w:tcPr>
            <w:tcW w:w="1695" w:type="dxa"/>
            <w:vMerge/>
          </w:tcPr>
          <w:p w14:paraId="14A52DC4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FD97B7E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75634898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7CE4D56B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71DC60C8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2E79BCB0" w14:textId="77777777" w:rsidR="00A36745" w:rsidRPr="00A36745" w:rsidRDefault="00A36745" w:rsidP="00A3674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185C6B25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69559696" w14:textId="64E23F48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Raztopina železovega (III) klorid</w:t>
            </w:r>
          </w:p>
        </w:tc>
        <w:tc>
          <w:tcPr>
            <w:tcW w:w="1695" w:type="dxa"/>
            <w:vMerge w:val="restart"/>
          </w:tcPr>
          <w:p w14:paraId="6F8E7C21" w14:textId="77777777" w:rsidR="00FF7BFE" w:rsidRPr="00A36745" w:rsidRDefault="00FF7BF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H290</w:t>
            </w:r>
          </w:p>
          <w:p w14:paraId="483CF56C" w14:textId="77777777" w:rsidR="00FF7BFE" w:rsidRPr="00A36745" w:rsidRDefault="00FF7BF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H302</w:t>
            </w:r>
          </w:p>
          <w:p w14:paraId="65A01EC0" w14:textId="77777777" w:rsidR="00FF7BFE" w:rsidRPr="00A36745" w:rsidRDefault="00FF7BF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lastRenderedPageBreak/>
              <w:t>H315</w:t>
            </w:r>
          </w:p>
          <w:p w14:paraId="4AC8A8E1" w14:textId="77777777" w:rsidR="00FF7BFE" w:rsidRPr="00A36745" w:rsidRDefault="00FF7BF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H318</w:t>
            </w:r>
          </w:p>
          <w:p w14:paraId="137EF58D" w14:textId="0F03A69E" w:rsidR="002D6E30" w:rsidRPr="00A36745" w:rsidRDefault="00FF7BF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vMerge w:val="restart"/>
          </w:tcPr>
          <w:p w14:paraId="089EDBC5" w14:textId="02C79115" w:rsidR="002D6E30" w:rsidRPr="00A36745" w:rsidRDefault="00B56E50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lastRenderedPageBreak/>
              <w:t>L</w:t>
            </w:r>
          </w:p>
        </w:tc>
        <w:tc>
          <w:tcPr>
            <w:tcW w:w="868" w:type="dxa"/>
            <w:vMerge w:val="restart"/>
          </w:tcPr>
          <w:p w14:paraId="58F6AEEF" w14:textId="77777777" w:rsidR="00FF7BFE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M/</w:t>
            </w:r>
          </w:p>
          <w:p w14:paraId="5161DB39" w14:textId="16586A67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N35</w:t>
            </w:r>
          </w:p>
        </w:tc>
        <w:tc>
          <w:tcPr>
            <w:tcW w:w="2817" w:type="dxa"/>
            <w:vMerge w:val="restart"/>
          </w:tcPr>
          <w:p w14:paraId="3223FE90" w14:textId="7096880C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Fizikalna obdelava odpadnih voda na interni čistilni napravi</w:t>
            </w:r>
          </w:p>
        </w:tc>
        <w:tc>
          <w:tcPr>
            <w:tcW w:w="845" w:type="dxa"/>
            <w:vMerge w:val="restart"/>
          </w:tcPr>
          <w:p w14:paraId="29E9A086" w14:textId="05F26F45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2812" w:type="dxa"/>
            <w:gridSpan w:val="2"/>
            <w:vMerge w:val="restart"/>
          </w:tcPr>
          <w:p w14:paraId="02BFEFBA" w14:textId="5606681C" w:rsidR="002D6E30" w:rsidRPr="00A36745" w:rsidRDefault="0080748E" w:rsidP="002D6E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1000 L </w:t>
            </w:r>
            <w:r w:rsidR="00470815" w:rsidRPr="00A36745">
              <w:rPr>
                <w:rFonts w:ascii="Arial" w:hAnsi="Arial" w:cs="Arial"/>
                <w:sz w:val="18"/>
                <w:szCs w:val="18"/>
              </w:rPr>
              <w:t xml:space="preserve">IBC </w:t>
            </w:r>
            <w:r>
              <w:rPr>
                <w:rFonts w:ascii="Arial" w:hAnsi="Arial" w:cs="Arial"/>
                <w:sz w:val="18"/>
                <w:szCs w:val="18"/>
              </w:rPr>
              <w:t>vsebnik</w:t>
            </w:r>
            <w:r w:rsidR="000F1B3B">
              <w:rPr>
                <w:rFonts w:ascii="Arial" w:hAnsi="Arial" w:cs="Arial"/>
                <w:sz w:val="18"/>
                <w:szCs w:val="18"/>
              </w:rPr>
              <w:t>/1 kom</w:t>
            </w:r>
          </w:p>
        </w:tc>
      </w:tr>
      <w:tr w:rsidR="00FF7BFE" w:rsidRPr="00A36745" w14:paraId="5B91C21C" w14:textId="77777777" w:rsidTr="009E7243">
        <w:trPr>
          <w:trHeight w:val="165"/>
        </w:trPr>
        <w:tc>
          <w:tcPr>
            <w:tcW w:w="2501" w:type="dxa"/>
            <w:gridSpan w:val="3"/>
          </w:tcPr>
          <w:p w14:paraId="2C87233E" w14:textId="436F23CB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83690604"/>
            <w:r w:rsidRPr="00A36745">
              <w:rPr>
                <w:rFonts w:ascii="Arial" w:hAnsi="Arial" w:cs="Arial"/>
                <w:sz w:val="18"/>
                <w:szCs w:val="18"/>
              </w:rPr>
              <w:t>Železov (III) klorid</w:t>
            </w:r>
          </w:p>
        </w:tc>
        <w:tc>
          <w:tcPr>
            <w:tcW w:w="1248" w:type="dxa"/>
            <w:gridSpan w:val="3"/>
          </w:tcPr>
          <w:p w14:paraId="575FBFDD" w14:textId="57AFB385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7705-08-0</w:t>
            </w:r>
          </w:p>
        </w:tc>
        <w:tc>
          <w:tcPr>
            <w:tcW w:w="920" w:type="dxa"/>
          </w:tcPr>
          <w:p w14:paraId="0F505FEC" w14:textId="6F8C8C58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25-50</w:t>
            </w:r>
          </w:p>
        </w:tc>
        <w:tc>
          <w:tcPr>
            <w:tcW w:w="1695" w:type="dxa"/>
            <w:vMerge/>
          </w:tcPr>
          <w:p w14:paraId="197CA406" w14:textId="77777777" w:rsidR="002D6E30" w:rsidRPr="00A36745" w:rsidRDefault="002D6E30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DAD3200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58641033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11CE6B71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36FC8BA5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1185F842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7DD29A19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01D0869D" w14:textId="6074D213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Ksilen</w:t>
            </w:r>
          </w:p>
        </w:tc>
        <w:tc>
          <w:tcPr>
            <w:tcW w:w="1695" w:type="dxa"/>
            <w:vMerge w:val="restart"/>
          </w:tcPr>
          <w:p w14:paraId="6780813C" w14:textId="77777777" w:rsidR="00FF7BFE" w:rsidRPr="00A36745" w:rsidRDefault="000832CB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H226</w:t>
            </w:r>
          </w:p>
          <w:p w14:paraId="0778D113" w14:textId="77777777" w:rsidR="00FF7BFE" w:rsidRPr="00A36745" w:rsidRDefault="000832CB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H312</w:t>
            </w:r>
          </w:p>
          <w:p w14:paraId="31553C65" w14:textId="77777777" w:rsidR="00FF7BFE" w:rsidRPr="00A36745" w:rsidRDefault="000832CB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H315</w:t>
            </w:r>
          </w:p>
          <w:p w14:paraId="37C8F1BA" w14:textId="08B560F5" w:rsidR="002D6E30" w:rsidRPr="00A36745" w:rsidRDefault="000832CB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H332</w:t>
            </w:r>
          </w:p>
        </w:tc>
        <w:tc>
          <w:tcPr>
            <w:tcW w:w="724" w:type="dxa"/>
            <w:vMerge w:val="restart"/>
          </w:tcPr>
          <w:p w14:paraId="32EE4B5C" w14:textId="1C02A075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06D81302" w14:textId="77777777" w:rsidR="00FF7BFE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S/</w:t>
            </w:r>
          </w:p>
          <w:p w14:paraId="126FD8FF" w14:textId="77777777" w:rsidR="00920BBB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</w:t>
            </w:r>
            <w:r w:rsidR="00727CBA" w:rsidRPr="00A3674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C55215F" w14:textId="661017D9" w:rsidR="00FF7BFE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</w:t>
            </w:r>
            <w:r w:rsidR="00727CBA" w:rsidRPr="00A3674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7ACDCA48" w14:textId="720EC96A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N42</w:t>
            </w:r>
            <w:ins w:id="2" w:author="Mateja Aljaž" w:date="2024-07-26T08:10:00Z" w16du:dateUtc="2024-07-26T06:10:00Z">
              <w:r w:rsidR="001A3F5C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r w:rsidRPr="00A36745">
              <w:rPr>
                <w:rFonts w:ascii="Arial" w:hAnsi="Arial" w:cs="Arial"/>
                <w:sz w:val="18"/>
                <w:szCs w:val="18"/>
              </w:rPr>
              <w:t>N43</w:t>
            </w:r>
          </w:p>
        </w:tc>
        <w:tc>
          <w:tcPr>
            <w:tcW w:w="2817" w:type="dxa"/>
            <w:vMerge w:val="restart"/>
          </w:tcPr>
          <w:p w14:paraId="43D61F65" w14:textId="059512F4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Proizvodnja </w:t>
            </w:r>
            <w:proofErr w:type="spellStart"/>
            <w:r w:rsidR="000F1B3B">
              <w:rPr>
                <w:rFonts w:ascii="Arial" w:hAnsi="Arial" w:cs="Arial"/>
                <w:sz w:val="18"/>
                <w:szCs w:val="18"/>
              </w:rPr>
              <w:t>amino</w:t>
            </w:r>
            <w:proofErr w:type="spellEnd"/>
            <w:r w:rsidR="000F1B3B">
              <w:rPr>
                <w:rFonts w:ascii="Arial" w:hAnsi="Arial" w:cs="Arial"/>
                <w:sz w:val="18"/>
                <w:szCs w:val="18"/>
              </w:rPr>
              <w:t xml:space="preserve"> smol</w:t>
            </w:r>
          </w:p>
        </w:tc>
        <w:tc>
          <w:tcPr>
            <w:tcW w:w="845" w:type="dxa"/>
            <w:vMerge w:val="restart"/>
          </w:tcPr>
          <w:p w14:paraId="087F4D9F" w14:textId="03275069" w:rsidR="002D6E30" w:rsidRPr="00A36745" w:rsidRDefault="00850CF2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12" w:type="dxa"/>
            <w:gridSpan w:val="2"/>
            <w:vMerge w:val="restart"/>
          </w:tcPr>
          <w:p w14:paraId="16D17DC5" w14:textId="4ED4D416" w:rsidR="002D6E30" w:rsidRPr="00A36745" w:rsidRDefault="000F1B3B" w:rsidP="002D6E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L p</w:t>
            </w:r>
            <w:r w:rsidR="000832CB" w:rsidRPr="00A36745">
              <w:rPr>
                <w:rFonts w:ascii="Arial" w:hAnsi="Arial" w:cs="Arial"/>
                <w:sz w:val="18"/>
                <w:szCs w:val="18"/>
              </w:rPr>
              <w:t xml:space="preserve">ločevinasti sodi na paletah, </w:t>
            </w:r>
            <w:r w:rsidR="0080748E">
              <w:rPr>
                <w:rFonts w:ascii="Arial" w:hAnsi="Arial" w:cs="Arial"/>
                <w:sz w:val="18"/>
                <w:szCs w:val="18"/>
              </w:rPr>
              <w:t>v dveh nivojih/10 kom</w:t>
            </w:r>
          </w:p>
        </w:tc>
      </w:tr>
      <w:bookmarkEnd w:id="1"/>
      <w:tr w:rsidR="00FF7BFE" w:rsidRPr="00A36745" w14:paraId="4369A7E6" w14:textId="77777777" w:rsidTr="009E7243">
        <w:trPr>
          <w:trHeight w:val="165"/>
        </w:trPr>
        <w:tc>
          <w:tcPr>
            <w:tcW w:w="2501" w:type="dxa"/>
            <w:gridSpan w:val="3"/>
          </w:tcPr>
          <w:p w14:paraId="136E9F61" w14:textId="7F4AB007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Ksilen</w:t>
            </w:r>
          </w:p>
        </w:tc>
        <w:tc>
          <w:tcPr>
            <w:tcW w:w="1248" w:type="dxa"/>
            <w:gridSpan w:val="3"/>
          </w:tcPr>
          <w:p w14:paraId="15E50E1A" w14:textId="7C93F986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1330-20-7</w:t>
            </w:r>
          </w:p>
        </w:tc>
        <w:tc>
          <w:tcPr>
            <w:tcW w:w="920" w:type="dxa"/>
          </w:tcPr>
          <w:p w14:paraId="0F5AC853" w14:textId="5FC2A824" w:rsidR="002D6E30" w:rsidRPr="00A36745" w:rsidRDefault="00E22AEA" w:rsidP="002D6E3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5" w:type="dxa"/>
            <w:vMerge/>
          </w:tcPr>
          <w:p w14:paraId="28C3D991" w14:textId="77777777" w:rsidR="002D6E30" w:rsidRPr="00A36745" w:rsidRDefault="002D6E30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7C7E591A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162D3AF3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603B4388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5C9AAEA4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352ABB8C" w14:textId="77777777" w:rsidR="002D6E30" w:rsidRPr="00A36745" w:rsidRDefault="002D6E30" w:rsidP="002D6E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784D98BE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475B0BAE" w14:textId="0B70AAB8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Komelol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BG</w:t>
            </w:r>
          </w:p>
        </w:tc>
        <w:tc>
          <w:tcPr>
            <w:tcW w:w="1695" w:type="dxa"/>
            <w:vMerge w:val="restart"/>
          </w:tcPr>
          <w:p w14:paraId="3757D0FC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H226</w:t>
            </w:r>
          </w:p>
          <w:p w14:paraId="3EF912C9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H302</w:t>
            </w:r>
          </w:p>
          <w:p w14:paraId="74528E8B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H315</w:t>
            </w:r>
          </w:p>
          <w:p w14:paraId="1E336F6C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H317</w:t>
            </w:r>
          </w:p>
          <w:p w14:paraId="36463EB4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H318</w:t>
            </w:r>
          </w:p>
          <w:p w14:paraId="3FE04945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H335</w:t>
            </w:r>
          </w:p>
          <w:p w14:paraId="1A67B9A8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H336</w:t>
            </w:r>
          </w:p>
          <w:p w14:paraId="184A107D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H350</w:t>
            </w:r>
          </w:p>
          <w:p w14:paraId="0ADBE5FC" w14:textId="6C675690" w:rsidR="002D6E30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H413</w:t>
            </w:r>
          </w:p>
        </w:tc>
        <w:tc>
          <w:tcPr>
            <w:tcW w:w="724" w:type="dxa"/>
            <w:vMerge w:val="restart"/>
          </w:tcPr>
          <w:p w14:paraId="3112AADF" w14:textId="430550CF" w:rsidR="002D6E30" w:rsidRPr="00A36745" w:rsidRDefault="00470815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2D9D7592" w14:textId="77777777" w:rsidR="00FF7BFE" w:rsidRPr="00A36745" w:rsidRDefault="001C78F8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I/</w:t>
            </w:r>
          </w:p>
          <w:p w14:paraId="0DAEE3C6" w14:textId="77777777" w:rsidR="00FF7BFE" w:rsidRPr="00A36745" w:rsidRDefault="001C78F8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</w:t>
            </w:r>
            <w:r w:rsidR="00727CBA" w:rsidRPr="00A3674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49FA38D" w14:textId="77777777" w:rsidR="00E075D7" w:rsidRDefault="001C78F8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N4 </w:t>
            </w:r>
          </w:p>
          <w:p w14:paraId="3431FAF0" w14:textId="71E90CDE" w:rsidR="002D6E30" w:rsidRPr="00A36745" w:rsidRDefault="001C78F8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N42 N43</w:t>
            </w:r>
          </w:p>
        </w:tc>
        <w:tc>
          <w:tcPr>
            <w:tcW w:w="2817" w:type="dxa"/>
            <w:vMerge w:val="restart"/>
          </w:tcPr>
          <w:p w14:paraId="7C749F6D" w14:textId="631867E8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Izdelki, ki se uporabljajo v proizvodnji barv in lakov</w:t>
            </w:r>
          </w:p>
        </w:tc>
        <w:tc>
          <w:tcPr>
            <w:tcW w:w="845" w:type="dxa"/>
            <w:vMerge w:val="restart"/>
          </w:tcPr>
          <w:p w14:paraId="21151B6D" w14:textId="08A1EEA5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812" w:type="dxa"/>
            <w:gridSpan w:val="2"/>
            <w:vMerge w:val="restart"/>
          </w:tcPr>
          <w:p w14:paraId="41C9DDC5" w14:textId="06F8A420" w:rsidR="002D6E30" w:rsidRPr="00A36745" w:rsidRDefault="000832CB" w:rsidP="002D6E30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Pločevinasti </w:t>
            </w:r>
            <w:r w:rsidR="00EB6D60">
              <w:rPr>
                <w:rFonts w:ascii="Arial" w:hAnsi="Arial" w:cs="Arial"/>
                <w:sz w:val="18"/>
                <w:szCs w:val="18"/>
              </w:rPr>
              <w:t xml:space="preserve">200 L 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sodi na paletah, </w:t>
            </w:r>
            <w:r w:rsidR="001C78F8" w:rsidRPr="00A36745">
              <w:rPr>
                <w:rFonts w:ascii="Arial" w:hAnsi="Arial" w:cs="Arial"/>
                <w:sz w:val="18"/>
                <w:szCs w:val="18"/>
              </w:rPr>
              <w:t xml:space="preserve">ali IBC </w:t>
            </w:r>
            <w:r w:rsidR="0080748E">
              <w:rPr>
                <w:rFonts w:ascii="Arial" w:hAnsi="Arial" w:cs="Arial"/>
                <w:sz w:val="18"/>
                <w:szCs w:val="18"/>
              </w:rPr>
              <w:t>vsebniki</w:t>
            </w:r>
            <w:r w:rsidR="0080748E" w:rsidRPr="00A3674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0748E">
              <w:rPr>
                <w:rFonts w:ascii="Arial" w:hAnsi="Arial" w:cs="Arial"/>
                <w:sz w:val="18"/>
                <w:szCs w:val="18"/>
              </w:rPr>
              <w:t>v dveh nivojih</w:t>
            </w:r>
          </w:p>
        </w:tc>
      </w:tr>
      <w:tr w:rsidR="00FF7BFE" w:rsidRPr="00A36745" w14:paraId="47EC625B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6933FF62" w14:textId="6F61698D" w:rsidR="00687461" w:rsidRPr="00A36745" w:rsidRDefault="003C5B8B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Butiliran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benzoguanaminsko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formaldehidni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polimer (</w:t>
            </w:r>
            <w:proofErr w:type="spellStart"/>
            <w:r w:rsidR="00687461" w:rsidRPr="00A36745">
              <w:rPr>
                <w:rFonts w:ascii="Arial" w:hAnsi="Arial" w:cs="Arial"/>
                <w:sz w:val="18"/>
                <w:szCs w:val="18"/>
              </w:rPr>
              <w:t>Benzoguanamine</w:t>
            </w:r>
            <w:proofErr w:type="spellEnd"/>
            <w:r w:rsidR="00687461" w:rsidRPr="00A3674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AD941B9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formaldehyde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polymer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F8D7D92" w14:textId="38BABFC4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butylated</w:t>
            </w:r>
            <w:proofErr w:type="spellEnd"/>
            <w:r w:rsidR="003C5B8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8" w:type="dxa"/>
            <w:gridSpan w:val="3"/>
            <w:vAlign w:val="center"/>
          </w:tcPr>
          <w:p w14:paraId="52173DF4" w14:textId="6394578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68002-26-6</w:t>
            </w:r>
          </w:p>
        </w:tc>
        <w:tc>
          <w:tcPr>
            <w:tcW w:w="920" w:type="dxa"/>
            <w:vAlign w:val="center"/>
          </w:tcPr>
          <w:p w14:paraId="60B09367" w14:textId="4CEF5B64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68 - 72</w:t>
            </w:r>
          </w:p>
        </w:tc>
        <w:tc>
          <w:tcPr>
            <w:tcW w:w="1695" w:type="dxa"/>
            <w:vMerge/>
          </w:tcPr>
          <w:p w14:paraId="7113C77B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ED8BD8F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7BECE4CC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4A125BBF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3D568F1F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3CBD5ED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5F00F45E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704D8D14" w14:textId="1591FAC0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butan-1-ol</w:t>
            </w:r>
          </w:p>
        </w:tc>
        <w:tc>
          <w:tcPr>
            <w:tcW w:w="1248" w:type="dxa"/>
            <w:gridSpan w:val="3"/>
            <w:vAlign w:val="center"/>
          </w:tcPr>
          <w:p w14:paraId="6A2A3A1D" w14:textId="1C4D4F0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71-36-3</w:t>
            </w:r>
          </w:p>
        </w:tc>
        <w:tc>
          <w:tcPr>
            <w:tcW w:w="920" w:type="dxa"/>
            <w:vAlign w:val="center"/>
          </w:tcPr>
          <w:p w14:paraId="7104627E" w14:textId="5CDE5B25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28 - 32</w:t>
            </w:r>
          </w:p>
        </w:tc>
        <w:tc>
          <w:tcPr>
            <w:tcW w:w="1695" w:type="dxa"/>
            <w:vMerge/>
          </w:tcPr>
          <w:p w14:paraId="5043748F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46DB644C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69A382FC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40E4F369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2A5AD24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794173B6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58895101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53E9AA7B" w14:textId="595B87D6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formaldehid</w:t>
            </w:r>
          </w:p>
        </w:tc>
        <w:tc>
          <w:tcPr>
            <w:tcW w:w="1248" w:type="dxa"/>
            <w:gridSpan w:val="3"/>
            <w:vAlign w:val="center"/>
          </w:tcPr>
          <w:p w14:paraId="463E1B75" w14:textId="2776FE13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50-00-0</w:t>
            </w:r>
          </w:p>
        </w:tc>
        <w:tc>
          <w:tcPr>
            <w:tcW w:w="920" w:type="dxa"/>
            <w:vAlign w:val="center"/>
          </w:tcPr>
          <w:p w14:paraId="57B02B1F" w14:textId="1AFDF6DF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0,2</w:t>
            </w:r>
          </w:p>
        </w:tc>
        <w:tc>
          <w:tcPr>
            <w:tcW w:w="1695" w:type="dxa"/>
            <w:vMerge/>
          </w:tcPr>
          <w:p w14:paraId="1C733961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0B6CEE0C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6CF4F17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0BE12BEB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585E923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3F1D0D0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7AF819D9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4EDEBB0B" w14:textId="1C7EB1E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Komelol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CNS</w:t>
            </w:r>
          </w:p>
        </w:tc>
        <w:tc>
          <w:tcPr>
            <w:tcW w:w="1695" w:type="dxa"/>
            <w:vMerge w:val="restart"/>
            <w:vAlign w:val="center"/>
          </w:tcPr>
          <w:p w14:paraId="5E2D842C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H226</w:t>
            </w:r>
          </w:p>
          <w:p w14:paraId="13346693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H315</w:t>
            </w:r>
          </w:p>
          <w:p w14:paraId="5C4FE008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H317</w:t>
            </w:r>
          </w:p>
          <w:p w14:paraId="7F526972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H318</w:t>
            </w:r>
          </w:p>
          <w:p w14:paraId="17A432C0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H335</w:t>
            </w:r>
          </w:p>
          <w:p w14:paraId="113BBECD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H336</w:t>
            </w:r>
          </w:p>
          <w:p w14:paraId="3C138A27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H350</w:t>
            </w:r>
          </w:p>
          <w:p w14:paraId="1B57F33A" w14:textId="77777777" w:rsidR="00687461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Ni nevarnosti za okolje</w:t>
            </w:r>
          </w:p>
          <w:p w14:paraId="5441F3DD" w14:textId="77777777" w:rsidR="00920BBB" w:rsidRDefault="00920BBB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BA6E03" w14:textId="54A7BF2D" w:rsidR="00920BBB" w:rsidRPr="00A36745" w:rsidRDefault="00920BBB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 w:val="restart"/>
          </w:tcPr>
          <w:p w14:paraId="781B3AD5" w14:textId="3DF9E5AC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760F96E1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I/</w:t>
            </w:r>
          </w:p>
          <w:p w14:paraId="04549E15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N1 </w:t>
            </w:r>
          </w:p>
          <w:p w14:paraId="22F8F192" w14:textId="77777777" w:rsidR="00E075D7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N4 </w:t>
            </w:r>
          </w:p>
          <w:p w14:paraId="47AD041A" w14:textId="7B31077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N42 N43</w:t>
            </w:r>
          </w:p>
        </w:tc>
        <w:tc>
          <w:tcPr>
            <w:tcW w:w="2817" w:type="dxa"/>
            <w:vMerge w:val="restart"/>
          </w:tcPr>
          <w:p w14:paraId="538323B3" w14:textId="66647326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Izdelki, ki se uporabljajo v proizvodnji barv in lakov</w:t>
            </w:r>
          </w:p>
        </w:tc>
        <w:tc>
          <w:tcPr>
            <w:tcW w:w="845" w:type="dxa"/>
            <w:vMerge w:val="restart"/>
          </w:tcPr>
          <w:p w14:paraId="68FD6417" w14:textId="474CE8A9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812" w:type="dxa"/>
            <w:gridSpan w:val="2"/>
            <w:vMerge w:val="restart"/>
          </w:tcPr>
          <w:p w14:paraId="5BF5ACEE" w14:textId="4F81ECC4" w:rsidR="00687461" w:rsidRPr="00A36745" w:rsidRDefault="0080748E" w:rsidP="00687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L p</w:t>
            </w:r>
            <w:r w:rsidR="00687461" w:rsidRPr="00A36745">
              <w:rPr>
                <w:rFonts w:ascii="Arial" w:hAnsi="Arial" w:cs="Arial"/>
                <w:sz w:val="18"/>
                <w:szCs w:val="18"/>
              </w:rPr>
              <w:t xml:space="preserve">ločevinasti sodi ali IBC </w:t>
            </w:r>
            <w:r>
              <w:rPr>
                <w:rFonts w:ascii="Arial" w:hAnsi="Arial" w:cs="Arial"/>
                <w:sz w:val="18"/>
                <w:szCs w:val="18"/>
              </w:rPr>
              <w:t>vsebniki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na paletah, </w:t>
            </w:r>
            <w:r>
              <w:rPr>
                <w:rFonts w:ascii="Arial" w:hAnsi="Arial" w:cs="Arial"/>
                <w:sz w:val="18"/>
                <w:szCs w:val="18"/>
              </w:rPr>
              <w:t>v dveh nivojih</w:t>
            </w:r>
          </w:p>
        </w:tc>
      </w:tr>
      <w:tr w:rsidR="00FF7BFE" w:rsidRPr="00A36745" w14:paraId="7626B3C8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25116B1D" w14:textId="0DF157B4" w:rsidR="003C5B8B" w:rsidRDefault="003C5B8B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Izobutiliran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sečninsko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formaldehidni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polimer</w:t>
            </w:r>
          </w:p>
          <w:p w14:paraId="480831D7" w14:textId="77777777" w:rsidR="003C5B8B" w:rsidRDefault="003C5B8B" w:rsidP="006874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6440FE" w14:textId="65451C67" w:rsidR="00687461" w:rsidRPr="00A36745" w:rsidRDefault="003C5B8B" w:rsidP="00687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687461" w:rsidRPr="00A36745">
              <w:rPr>
                <w:rFonts w:ascii="Arial" w:hAnsi="Arial" w:cs="Arial"/>
                <w:sz w:val="18"/>
                <w:szCs w:val="18"/>
              </w:rPr>
              <w:t xml:space="preserve">Urea, </w:t>
            </w:r>
            <w:proofErr w:type="spellStart"/>
            <w:r w:rsidR="00687461" w:rsidRPr="00A36745">
              <w:rPr>
                <w:rFonts w:ascii="Arial" w:hAnsi="Arial" w:cs="Arial"/>
                <w:sz w:val="18"/>
                <w:szCs w:val="18"/>
              </w:rPr>
              <w:t>polymer</w:t>
            </w:r>
            <w:proofErr w:type="spellEnd"/>
            <w:r w:rsidR="00687461" w:rsidRPr="00A3674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87461" w:rsidRPr="00A36745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="00687461" w:rsidRPr="00A3674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87461" w:rsidRPr="00A36745">
              <w:rPr>
                <w:rFonts w:ascii="Arial" w:hAnsi="Arial" w:cs="Arial"/>
                <w:sz w:val="18"/>
                <w:szCs w:val="18"/>
              </w:rPr>
              <w:t>formaldehyde</w:t>
            </w:r>
            <w:proofErr w:type="spellEnd"/>
            <w:r w:rsidR="00687461" w:rsidRPr="00A3674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687461" w:rsidRPr="00A36745">
              <w:rPr>
                <w:rFonts w:ascii="Arial" w:hAnsi="Arial" w:cs="Arial"/>
                <w:sz w:val="18"/>
                <w:szCs w:val="18"/>
              </w:rPr>
              <w:t>isobutylated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8" w:type="dxa"/>
            <w:gridSpan w:val="3"/>
            <w:vAlign w:val="center"/>
          </w:tcPr>
          <w:p w14:paraId="131E113D" w14:textId="165C0DA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68002-18-6</w:t>
            </w:r>
          </w:p>
        </w:tc>
        <w:tc>
          <w:tcPr>
            <w:tcW w:w="920" w:type="dxa"/>
            <w:vAlign w:val="center"/>
          </w:tcPr>
          <w:p w14:paraId="03881726" w14:textId="6485076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60 - 70</w:t>
            </w:r>
          </w:p>
        </w:tc>
        <w:tc>
          <w:tcPr>
            <w:tcW w:w="1695" w:type="dxa"/>
            <w:vMerge/>
          </w:tcPr>
          <w:p w14:paraId="16ECB2F2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199B2DA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506F0CDE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4F4D78EA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6A2481CC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15945251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724CDE3C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6036B1D1" w14:textId="5E7AC42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izo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>-butanol</w:t>
            </w:r>
          </w:p>
        </w:tc>
        <w:tc>
          <w:tcPr>
            <w:tcW w:w="1248" w:type="dxa"/>
            <w:gridSpan w:val="3"/>
            <w:vAlign w:val="center"/>
          </w:tcPr>
          <w:p w14:paraId="2D509637" w14:textId="26C4DB8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78-83-1</w:t>
            </w:r>
          </w:p>
        </w:tc>
        <w:tc>
          <w:tcPr>
            <w:tcW w:w="920" w:type="dxa"/>
            <w:vAlign w:val="center"/>
          </w:tcPr>
          <w:p w14:paraId="079F760E" w14:textId="69276498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30 - 35</w:t>
            </w:r>
          </w:p>
        </w:tc>
        <w:tc>
          <w:tcPr>
            <w:tcW w:w="1695" w:type="dxa"/>
            <w:vMerge/>
          </w:tcPr>
          <w:p w14:paraId="0B80A1CC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60CBD71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070862BC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67C068B0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5B7D1016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67DF0843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3D1EF650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1B048F8C" w14:textId="274B1A26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formaldehid</w:t>
            </w:r>
          </w:p>
        </w:tc>
        <w:tc>
          <w:tcPr>
            <w:tcW w:w="1248" w:type="dxa"/>
            <w:gridSpan w:val="3"/>
            <w:vAlign w:val="center"/>
          </w:tcPr>
          <w:p w14:paraId="1903AF20" w14:textId="0736F21C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50-00-0</w:t>
            </w:r>
          </w:p>
        </w:tc>
        <w:tc>
          <w:tcPr>
            <w:tcW w:w="920" w:type="dxa"/>
            <w:vAlign w:val="center"/>
          </w:tcPr>
          <w:p w14:paraId="3D621A1E" w14:textId="61F2C88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&lt; 0,5</w:t>
            </w:r>
          </w:p>
        </w:tc>
        <w:tc>
          <w:tcPr>
            <w:tcW w:w="1695" w:type="dxa"/>
            <w:vMerge/>
          </w:tcPr>
          <w:p w14:paraId="7790D347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0A06379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2B8F6BCE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3827906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60DBC610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6A4A3D4F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4E5B79E6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033D123E" w14:textId="15F47CFF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Komelol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NB</w:t>
            </w:r>
          </w:p>
        </w:tc>
        <w:tc>
          <w:tcPr>
            <w:tcW w:w="1695" w:type="dxa"/>
            <w:vMerge w:val="restart"/>
            <w:vAlign w:val="center"/>
          </w:tcPr>
          <w:p w14:paraId="75C059A2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H226</w:t>
            </w:r>
          </w:p>
          <w:p w14:paraId="6F3B9B74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H302</w:t>
            </w:r>
          </w:p>
          <w:p w14:paraId="5CC797DE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H315</w:t>
            </w:r>
          </w:p>
          <w:p w14:paraId="7019FAAF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H317</w:t>
            </w:r>
          </w:p>
          <w:p w14:paraId="2FB30004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H318</w:t>
            </w:r>
          </w:p>
          <w:p w14:paraId="0114576C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H335</w:t>
            </w:r>
          </w:p>
          <w:p w14:paraId="046A8608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H336</w:t>
            </w:r>
          </w:p>
          <w:p w14:paraId="05A49270" w14:textId="77777777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H350</w:t>
            </w:r>
          </w:p>
          <w:p w14:paraId="58F19928" w14:textId="15929423" w:rsidR="00687461" w:rsidRPr="00A36745" w:rsidRDefault="00687461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H413</w:t>
            </w:r>
          </w:p>
        </w:tc>
        <w:tc>
          <w:tcPr>
            <w:tcW w:w="724" w:type="dxa"/>
            <w:vMerge w:val="restart"/>
          </w:tcPr>
          <w:p w14:paraId="478D7C0F" w14:textId="36ECD479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0C41136C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I/</w:t>
            </w:r>
          </w:p>
          <w:p w14:paraId="2DF4A76B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N1 </w:t>
            </w:r>
          </w:p>
          <w:p w14:paraId="0ADF2915" w14:textId="2E37CE5E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</w:t>
            </w:r>
          </w:p>
          <w:p w14:paraId="069B7EB4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N42</w:t>
            </w:r>
          </w:p>
          <w:p w14:paraId="19DD24D7" w14:textId="4089EED0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N43</w:t>
            </w:r>
          </w:p>
        </w:tc>
        <w:tc>
          <w:tcPr>
            <w:tcW w:w="2817" w:type="dxa"/>
            <w:vMerge w:val="restart"/>
          </w:tcPr>
          <w:p w14:paraId="53DB1A54" w14:textId="383F06C0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Izdelki, ki se uporabljajo v proizvodnji barv in lakov</w:t>
            </w:r>
          </w:p>
        </w:tc>
        <w:tc>
          <w:tcPr>
            <w:tcW w:w="845" w:type="dxa"/>
            <w:vMerge w:val="restart"/>
          </w:tcPr>
          <w:p w14:paraId="178DFAA2" w14:textId="6C86887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812" w:type="dxa"/>
            <w:gridSpan w:val="2"/>
            <w:vMerge w:val="restart"/>
          </w:tcPr>
          <w:p w14:paraId="3CD4E4D4" w14:textId="46650B72" w:rsidR="00687461" w:rsidRPr="00A36745" w:rsidRDefault="0080748E" w:rsidP="00687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L p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ločevinasti sodi ali IBC </w:t>
            </w:r>
            <w:r>
              <w:rPr>
                <w:rFonts w:ascii="Arial" w:hAnsi="Arial" w:cs="Arial"/>
                <w:sz w:val="18"/>
                <w:szCs w:val="18"/>
              </w:rPr>
              <w:t>vsebniki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na paletah, </w:t>
            </w:r>
            <w:r>
              <w:rPr>
                <w:rFonts w:ascii="Arial" w:hAnsi="Arial" w:cs="Arial"/>
                <w:sz w:val="18"/>
                <w:szCs w:val="18"/>
              </w:rPr>
              <w:t>v dveh nivojih</w:t>
            </w:r>
          </w:p>
        </w:tc>
      </w:tr>
      <w:tr w:rsidR="00FF7BFE" w:rsidRPr="00A36745" w14:paraId="7892F11E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2470CE27" w14:textId="4112627E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199315921"/>
            <w:r w:rsidRPr="00A36745">
              <w:rPr>
                <w:rFonts w:ascii="Arial" w:hAnsi="Arial" w:cs="Arial"/>
                <w:sz w:val="18"/>
                <w:szCs w:val="18"/>
              </w:rPr>
              <w:t>1,3,5-triazine-2,4,6-triamine</w:t>
            </w:r>
            <w:r w:rsidR="003C5B8B">
              <w:rPr>
                <w:rFonts w:ascii="Arial" w:hAnsi="Arial" w:cs="Arial"/>
                <w:sz w:val="18"/>
                <w:szCs w:val="18"/>
              </w:rPr>
              <w:t xml:space="preserve"> (melamin)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, polimer s formaldehidom, </w:t>
            </w: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butiliran</w:t>
            </w:r>
            <w:proofErr w:type="spellEnd"/>
          </w:p>
        </w:tc>
        <w:tc>
          <w:tcPr>
            <w:tcW w:w="1248" w:type="dxa"/>
            <w:gridSpan w:val="3"/>
            <w:vAlign w:val="center"/>
          </w:tcPr>
          <w:p w14:paraId="16A186D0" w14:textId="2F259BD8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68002-25-5</w:t>
            </w:r>
          </w:p>
        </w:tc>
        <w:tc>
          <w:tcPr>
            <w:tcW w:w="920" w:type="dxa"/>
            <w:vAlign w:val="center"/>
          </w:tcPr>
          <w:p w14:paraId="4DBD8878" w14:textId="50D872C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71 - 73</w:t>
            </w:r>
          </w:p>
        </w:tc>
        <w:tc>
          <w:tcPr>
            <w:tcW w:w="1695" w:type="dxa"/>
            <w:vMerge/>
          </w:tcPr>
          <w:p w14:paraId="7B293231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76777064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5F1FB06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5DC0286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2FDBCDD7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1E748EB1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3"/>
      <w:tr w:rsidR="00FF7BFE" w:rsidRPr="00A36745" w14:paraId="3136151F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0150D681" w14:textId="1AB816CF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Butan-1-ol</w:t>
            </w:r>
          </w:p>
        </w:tc>
        <w:tc>
          <w:tcPr>
            <w:tcW w:w="1248" w:type="dxa"/>
            <w:gridSpan w:val="3"/>
            <w:vAlign w:val="center"/>
          </w:tcPr>
          <w:p w14:paraId="1541C7FE" w14:textId="234FC6D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71-36-3</w:t>
            </w:r>
          </w:p>
        </w:tc>
        <w:tc>
          <w:tcPr>
            <w:tcW w:w="920" w:type="dxa"/>
            <w:vAlign w:val="center"/>
          </w:tcPr>
          <w:p w14:paraId="17A20670" w14:textId="468CC096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27 - 29</w:t>
            </w:r>
          </w:p>
        </w:tc>
        <w:tc>
          <w:tcPr>
            <w:tcW w:w="1695" w:type="dxa"/>
            <w:vMerge/>
          </w:tcPr>
          <w:p w14:paraId="3DDDA747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7B6733E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413F3D06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3214DED4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65B54813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769AF1AB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3C2EE53B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26604113" w14:textId="20C50C1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formaldehid</w:t>
            </w:r>
          </w:p>
        </w:tc>
        <w:tc>
          <w:tcPr>
            <w:tcW w:w="1248" w:type="dxa"/>
            <w:gridSpan w:val="3"/>
            <w:vAlign w:val="center"/>
          </w:tcPr>
          <w:p w14:paraId="55AD4B8B" w14:textId="426DA0C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50-00-0</w:t>
            </w:r>
          </w:p>
        </w:tc>
        <w:tc>
          <w:tcPr>
            <w:tcW w:w="920" w:type="dxa"/>
            <w:vAlign w:val="center"/>
          </w:tcPr>
          <w:p w14:paraId="743804EF" w14:textId="02BDC4A5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0,4</w:t>
            </w:r>
          </w:p>
        </w:tc>
        <w:tc>
          <w:tcPr>
            <w:tcW w:w="1695" w:type="dxa"/>
            <w:vMerge/>
          </w:tcPr>
          <w:p w14:paraId="2422452E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1C4AF0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017B9E07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7E6A170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4702795B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44F6693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5B20FF75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61F6CD92" w14:textId="24DE8AF1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Komelol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TMM</w:t>
            </w:r>
          </w:p>
        </w:tc>
        <w:tc>
          <w:tcPr>
            <w:tcW w:w="1695" w:type="dxa"/>
            <w:vMerge w:val="restart"/>
          </w:tcPr>
          <w:p w14:paraId="7976FEB4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H226</w:t>
            </w:r>
          </w:p>
          <w:p w14:paraId="65163C85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H315</w:t>
            </w:r>
          </w:p>
          <w:p w14:paraId="211CA158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H317</w:t>
            </w:r>
          </w:p>
          <w:p w14:paraId="62667D71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H318</w:t>
            </w:r>
          </w:p>
          <w:p w14:paraId="10E7350A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H335</w:t>
            </w:r>
          </w:p>
          <w:p w14:paraId="10EA8412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H336</w:t>
            </w:r>
          </w:p>
          <w:p w14:paraId="0FD96C4D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H350</w:t>
            </w:r>
          </w:p>
          <w:p w14:paraId="54393EAB" w14:textId="231C7D92" w:rsidR="00687461" w:rsidRPr="00A36745" w:rsidRDefault="00687461" w:rsidP="00920B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vMerge w:val="restart"/>
          </w:tcPr>
          <w:p w14:paraId="3325FDCA" w14:textId="369FE965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2C01BB60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I/</w:t>
            </w:r>
          </w:p>
          <w:p w14:paraId="1B6C13D6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N1 </w:t>
            </w:r>
          </w:p>
          <w:p w14:paraId="5385F5CA" w14:textId="78ACE221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 N42 N43</w:t>
            </w:r>
          </w:p>
        </w:tc>
        <w:tc>
          <w:tcPr>
            <w:tcW w:w="2817" w:type="dxa"/>
            <w:vMerge w:val="restart"/>
          </w:tcPr>
          <w:p w14:paraId="55332431" w14:textId="49328E7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Izdelki, ki se uporabljajo v proizvodnji barv in lakov</w:t>
            </w:r>
          </w:p>
        </w:tc>
        <w:tc>
          <w:tcPr>
            <w:tcW w:w="845" w:type="dxa"/>
            <w:vMerge w:val="restart"/>
          </w:tcPr>
          <w:p w14:paraId="26005587" w14:textId="002F0F3C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812" w:type="dxa"/>
            <w:gridSpan w:val="2"/>
            <w:vMerge w:val="restart"/>
          </w:tcPr>
          <w:p w14:paraId="75DDDAD4" w14:textId="2D74F200" w:rsidR="00687461" w:rsidRPr="00A36745" w:rsidRDefault="0080748E" w:rsidP="00687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L p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ločevinasti sodi ali IBC </w:t>
            </w:r>
            <w:r>
              <w:rPr>
                <w:rFonts w:ascii="Arial" w:hAnsi="Arial" w:cs="Arial"/>
                <w:sz w:val="18"/>
                <w:szCs w:val="18"/>
              </w:rPr>
              <w:t>vsebniki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na paletah, </w:t>
            </w:r>
            <w:r>
              <w:rPr>
                <w:rFonts w:ascii="Arial" w:hAnsi="Arial" w:cs="Arial"/>
                <w:sz w:val="18"/>
                <w:szCs w:val="18"/>
              </w:rPr>
              <w:t>v dveh nivojih</w:t>
            </w:r>
          </w:p>
        </w:tc>
      </w:tr>
      <w:tr w:rsidR="00FF7BFE" w:rsidRPr="00A36745" w14:paraId="3EAE0857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48012082" w14:textId="66AD77DA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izo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>-butanol</w:t>
            </w:r>
          </w:p>
        </w:tc>
        <w:tc>
          <w:tcPr>
            <w:tcW w:w="1248" w:type="dxa"/>
            <w:gridSpan w:val="3"/>
            <w:vAlign w:val="center"/>
          </w:tcPr>
          <w:p w14:paraId="6E48F6C9" w14:textId="27DBC6D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78-83-1</w:t>
            </w:r>
          </w:p>
        </w:tc>
        <w:tc>
          <w:tcPr>
            <w:tcW w:w="920" w:type="dxa"/>
            <w:vAlign w:val="center"/>
          </w:tcPr>
          <w:p w14:paraId="00307BE1" w14:textId="35687F2C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&lt; 22</w:t>
            </w:r>
          </w:p>
        </w:tc>
        <w:tc>
          <w:tcPr>
            <w:tcW w:w="1695" w:type="dxa"/>
            <w:vMerge/>
          </w:tcPr>
          <w:p w14:paraId="5F0D07C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1F06179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4DD80A57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74118BF6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60334CD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2B1779F2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54FEE3F5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1BF522DE" w14:textId="04E39CFF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formaldehid</w:t>
            </w:r>
          </w:p>
        </w:tc>
        <w:tc>
          <w:tcPr>
            <w:tcW w:w="1248" w:type="dxa"/>
            <w:gridSpan w:val="3"/>
            <w:vAlign w:val="center"/>
          </w:tcPr>
          <w:p w14:paraId="26475FB0" w14:textId="2B0A863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50-00-0</w:t>
            </w:r>
          </w:p>
        </w:tc>
        <w:tc>
          <w:tcPr>
            <w:tcW w:w="920" w:type="dxa"/>
            <w:vAlign w:val="center"/>
          </w:tcPr>
          <w:p w14:paraId="1B2EAFE4" w14:textId="4DCC43A0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&lt; 0,75</w:t>
            </w:r>
          </w:p>
        </w:tc>
        <w:tc>
          <w:tcPr>
            <w:tcW w:w="1695" w:type="dxa"/>
            <w:vMerge/>
          </w:tcPr>
          <w:p w14:paraId="691E863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530F8AE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1651809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4FBFCAB2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0BCFE95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42370D1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31782F7D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1D264813" w14:textId="5B2164A2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Komelol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VR</w:t>
            </w:r>
          </w:p>
        </w:tc>
        <w:tc>
          <w:tcPr>
            <w:tcW w:w="1695" w:type="dxa"/>
            <w:vMerge w:val="restart"/>
          </w:tcPr>
          <w:p w14:paraId="46D7E866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H226</w:t>
            </w:r>
          </w:p>
          <w:p w14:paraId="63FB5CF5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H315</w:t>
            </w:r>
          </w:p>
          <w:p w14:paraId="3D29FCEB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H317</w:t>
            </w:r>
          </w:p>
          <w:p w14:paraId="0ED89C04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H318</w:t>
            </w:r>
          </w:p>
          <w:p w14:paraId="26E5F45C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H335</w:t>
            </w:r>
          </w:p>
          <w:p w14:paraId="5EDC3C05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H336</w:t>
            </w:r>
          </w:p>
          <w:p w14:paraId="41F77A69" w14:textId="77777777" w:rsidR="00687461" w:rsidRPr="00A36745" w:rsidRDefault="00687461" w:rsidP="006874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H350</w:t>
            </w:r>
          </w:p>
          <w:p w14:paraId="60A7D066" w14:textId="4E1FEBE1" w:rsidR="00687461" w:rsidRPr="00A36745" w:rsidRDefault="00687461" w:rsidP="00035E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H413</w:t>
            </w:r>
          </w:p>
        </w:tc>
        <w:tc>
          <w:tcPr>
            <w:tcW w:w="724" w:type="dxa"/>
            <w:vMerge w:val="restart"/>
          </w:tcPr>
          <w:p w14:paraId="20F2CE8B" w14:textId="2FC98D73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4663F2BC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I/</w:t>
            </w:r>
          </w:p>
          <w:p w14:paraId="2EE8BEE5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N1 </w:t>
            </w:r>
          </w:p>
          <w:p w14:paraId="3304BA32" w14:textId="0364038C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</w:t>
            </w:r>
          </w:p>
          <w:p w14:paraId="1DEA7D25" w14:textId="31F0110A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N42 N43</w:t>
            </w:r>
          </w:p>
        </w:tc>
        <w:tc>
          <w:tcPr>
            <w:tcW w:w="2817" w:type="dxa"/>
            <w:vMerge w:val="restart"/>
          </w:tcPr>
          <w:p w14:paraId="47CFB554" w14:textId="0FBC007A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Izdelki, ki se uporabljajo v proizvodnji barv in lakov</w:t>
            </w:r>
          </w:p>
        </w:tc>
        <w:tc>
          <w:tcPr>
            <w:tcW w:w="845" w:type="dxa"/>
            <w:vMerge w:val="restart"/>
          </w:tcPr>
          <w:p w14:paraId="066C3CE6" w14:textId="286832F6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812" w:type="dxa"/>
            <w:gridSpan w:val="2"/>
            <w:vMerge w:val="restart"/>
          </w:tcPr>
          <w:p w14:paraId="0168EDD2" w14:textId="7A74BED1" w:rsidR="00687461" w:rsidRPr="00A36745" w:rsidRDefault="0080748E" w:rsidP="00687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L p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ločevinasti sodi ali IBC </w:t>
            </w:r>
            <w:r>
              <w:rPr>
                <w:rFonts w:ascii="Arial" w:hAnsi="Arial" w:cs="Arial"/>
                <w:sz w:val="18"/>
                <w:szCs w:val="18"/>
              </w:rPr>
              <w:t>vsebniki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na paletah, </w:t>
            </w:r>
            <w:r>
              <w:rPr>
                <w:rFonts w:ascii="Arial" w:hAnsi="Arial" w:cs="Arial"/>
                <w:sz w:val="18"/>
                <w:szCs w:val="18"/>
              </w:rPr>
              <w:t>v dveh nivojih</w:t>
            </w:r>
          </w:p>
        </w:tc>
      </w:tr>
      <w:tr w:rsidR="00FF7BFE" w:rsidRPr="00A36745" w14:paraId="77EE8A2B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3EDB0E7E" w14:textId="6C655075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1,3,5-Triazine-2,4,6-</w:t>
            </w:r>
            <w:r w:rsidR="003C5B8B">
              <w:rPr>
                <w:rFonts w:ascii="Arial" w:hAnsi="Arial" w:cs="Arial"/>
                <w:sz w:val="18"/>
                <w:szCs w:val="18"/>
              </w:rPr>
              <w:t>t</w:t>
            </w:r>
            <w:r w:rsidRPr="00A36745">
              <w:rPr>
                <w:rFonts w:ascii="Arial" w:hAnsi="Arial" w:cs="Arial"/>
                <w:sz w:val="18"/>
                <w:szCs w:val="18"/>
              </w:rPr>
              <w:t>riamine</w:t>
            </w:r>
            <w:r w:rsidR="003C5B8B">
              <w:rPr>
                <w:rFonts w:ascii="Arial" w:hAnsi="Arial" w:cs="Arial"/>
                <w:sz w:val="18"/>
                <w:szCs w:val="18"/>
              </w:rPr>
              <w:t xml:space="preserve"> (melamin)</w:t>
            </w:r>
            <w:r w:rsidRPr="00A36745">
              <w:rPr>
                <w:rFonts w:ascii="Arial" w:hAnsi="Arial" w:cs="Arial"/>
                <w:sz w:val="18"/>
                <w:szCs w:val="18"/>
              </w:rPr>
              <w:t>, pol</w:t>
            </w:r>
            <w:r w:rsidR="003C5B8B">
              <w:rPr>
                <w:rFonts w:ascii="Arial" w:hAnsi="Arial" w:cs="Arial"/>
                <w:sz w:val="18"/>
                <w:szCs w:val="18"/>
              </w:rPr>
              <w:t>imer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5B8B">
              <w:rPr>
                <w:rFonts w:ascii="Arial" w:hAnsi="Arial" w:cs="Arial"/>
                <w:sz w:val="18"/>
                <w:szCs w:val="18"/>
              </w:rPr>
              <w:t>s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 formalde</w:t>
            </w:r>
            <w:r w:rsidR="003C5B8B">
              <w:rPr>
                <w:rFonts w:ascii="Arial" w:hAnsi="Arial" w:cs="Arial"/>
                <w:sz w:val="18"/>
                <w:szCs w:val="18"/>
              </w:rPr>
              <w:t>hidom</w:t>
            </w:r>
            <w:r w:rsidRPr="00A3674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3C5B8B">
              <w:rPr>
                <w:rFonts w:ascii="Arial" w:hAnsi="Arial" w:cs="Arial"/>
                <w:sz w:val="18"/>
                <w:szCs w:val="18"/>
              </w:rPr>
              <w:t>izobutiliran</w:t>
            </w:r>
            <w:proofErr w:type="spellEnd"/>
          </w:p>
        </w:tc>
        <w:tc>
          <w:tcPr>
            <w:tcW w:w="1248" w:type="dxa"/>
            <w:gridSpan w:val="3"/>
            <w:vAlign w:val="center"/>
          </w:tcPr>
          <w:p w14:paraId="74C7DD86" w14:textId="25F80AF5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68002-21-1</w:t>
            </w:r>
          </w:p>
        </w:tc>
        <w:tc>
          <w:tcPr>
            <w:tcW w:w="920" w:type="dxa"/>
            <w:vAlign w:val="center"/>
          </w:tcPr>
          <w:p w14:paraId="328A5125" w14:textId="37C91912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54 - 56</w:t>
            </w:r>
          </w:p>
        </w:tc>
        <w:tc>
          <w:tcPr>
            <w:tcW w:w="1695" w:type="dxa"/>
            <w:vMerge/>
          </w:tcPr>
          <w:p w14:paraId="7F57CED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66A6ABC6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2318C870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08CE2DAF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68BB4081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72A67BF6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2161BC37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3A292319" w14:textId="38D386A1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izo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>-butanol</w:t>
            </w:r>
          </w:p>
        </w:tc>
        <w:tc>
          <w:tcPr>
            <w:tcW w:w="1248" w:type="dxa"/>
            <w:gridSpan w:val="3"/>
            <w:vAlign w:val="center"/>
          </w:tcPr>
          <w:p w14:paraId="57345431" w14:textId="25E0A615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78-83-1</w:t>
            </w:r>
          </w:p>
        </w:tc>
        <w:tc>
          <w:tcPr>
            <w:tcW w:w="920" w:type="dxa"/>
            <w:vAlign w:val="center"/>
          </w:tcPr>
          <w:p w14:paraId="0D8EBB0A" w14:textId="36503411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20 - 30</w:t>
            </w:r>
          </w:p>
        </w:tc>
        <w:tc>
          <w:tcPr>
            <w:tcW w:w="1695" w:type="dxa"/>
            <w:vMerge/>
          </w:tcPr>
          <w:p w14:paraId="37AA1CF0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42506C5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6B817666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60A82828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2E195F2C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1E64F041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4238EC38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64AF1568" w14:textId="3DEA521C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butan-1-ol</w:t>
            </w:r>
          </w:p>
        </w:tc>
        <w:tc>
          <w:tcPr>
            <w:tcW w:w="1248" w:type="dxa"/>
            <w:gridSpan w:val="3"/>
            <w:vAlign w:val="center"/>
          </w:tcPr>
          <w:p w14:paraId="2BD52574" w14:textId="615CBF28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71-36-3</w:t>
            </w:r>
          </w:p>
        </w:tc>
        <w:tc>
          <w:tcPr>
            <w:tcW w:w="920" w:type="dxa"/>
            <w:vAlign w:val="center"/>
          </w:tcPr>
          <w:p w14:paraId="2B0A917C" w14:textId="3E1E4A35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15 - 20</w:t>
            </w:r>
          </w:p>
        </w:tc>
        <w:tc>
          <w:tcPr>
            <w:tcW w:w="1695" w:type="dxa"/>
            <w:vMerge/>
          </w:tcPr>
          <w:p w14:paraId="4F7BFA51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623EDF13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2100BA17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33EFC432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104682B7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7C116411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0D48B0D2" w14:textId="77777777" w:rsidTr="009E7243">
        <w:trPr>
          <w:trHeight w:val="165"/>
        </w:trPr>
        <w:tc>
          <w:tcPr>
            <w:tcW w:w="2501" w:type="dxa"/>
            <w:gridSpan w:val="3"/>
            <w:vAlign w:val="center"/>
          </w:tcPr>
          <w:p w14:paraId="6AC2899A" w14:textId="2B11A394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Formaldehid</w:t>
            </w:r>
          </w:p>
        </w:tc>
        <w:tc>
          <w:tcPr>
            <w:tcW w:w="1248" w:type="dxa"/>
            <w:gridSpan w:val="3"/>
            <w:vAlign w:val="center"/>
          </w:tcPr>
          <w:p w14:paraId="4425D151" w14:textId="5EBD33D0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50-00-0</w:t>
            </w:r>
          </w:p>
        </w:tc>
        <w:tc>
          <w:tcPr>
            <w:tcW w:w="920" w:type="dxa"/>
            <w:vAlign w:val="center"/>
          </w:tcPr>
          <w:p w14:paraId="79DBF606" w14:textId="1B79A49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 w:rsidRPr="00A36745">
              <w:rPr>
                <w:rFonts w:ascii="Arial" w:hAnsi="Arial" w:cs="Arial"/>
                <w:sz w:val="18"/>
                <w:szCs w:val="18"/>
              </w:rPr>
              <w:t xml:space="preserve"> 0,5</w:t>
            </w:r>
          </w:p>
        </w:tc>
        <w:tc>
          <w:tcPr>
            <w:tcW w:w="1695" w:type="dxa"/>
            <w:vMerge/>
          </w:tcPr>
          <w:p w14:paraId="067A5013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1D5EA12D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5259FEA2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618A6B09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16391E79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2852D882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7BFE" w:rsidRPr="00A36745" w14:paraId="4A3E8906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72602B70" w14:textId="440C5041" w:rsidR="00687461" w:rsidRPr="00A2714C" w:rsidRDefault="003C5B8B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Trietilamin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 xml:space="preserve"> brezvodni (</w:t>
            </w:r>
            <w:proofErr w:type="spellStart"/>
            <w:r w:rsidR="00A2714C" w:rsidRPr="003343E6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Triethylamine</w:t>
            </w:r>
            <w:proofErr w:type="spellEnd"/>
            <w:r w:rsidR="00A2714C" w:rsidRPr="003343E6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 xml:space="preserve"> </w:t>
            </w:r>
            <w:proofErr w:type="spellStart"/>
            <w:r w:rsidR="00A2714C" w:rsidRPr="003343E6"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anhydrous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sl-SI"/>
              </w:rPr>
              <w:t>)</w:t>
            </w:r>
          </w:p>
        </w:tc>
        <w:tc>
          <w:tcPr>
            <w:tcW w:w="1695" w:type="dxa"/>
            <w:vMerge w:val="restart"/>
          </w:tcPr>
          <w:p w14:paraId="711839B2" w14:textId="77777777" w:rsidR="00B82017" w:rsidRPr="00A36745" w:rsidRDefault="00B82017" w:rsidP="00B820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H225</w:t>
            </w:r>
          </w:p>
          <w:p w14:paraId="496A4F95" w14:textId="77777777" w:rsidR="00B82017" w:rsidRPr="00A36745" w:rsidRDefault="00B82017" w:rsidP="00B820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H302</w:t>
            </w:r>
          </w:p>
          <w:p w14:paraId="0E7BF2F4" w14:textId="77777777" w:rsidR="00B82017" w:rsidRPr="00A36745" w:rsidRDefault="00B82017" w:rsidP="00B820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H311</w:t>
            </w:r>
          </w:p>
          <w:p w14:paraId="44243CBA" w14:textId="77777777" w:rsidR="00B82017" w:rsidRPr="00A36745" w:rsidRDefault="00B82017" w:rsidP="00B820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H314</w:t>
            </w:r>
          </w:p>
          <w:p w14:paraId="3D3A8D5A" w14:textId="77777777" w:rsidR="00B82017" w:rsidRPr="00A36745" w:rsidRDefault="00B82017" w:rsidP="00B820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H332</w:t>
            </w:r>
          </w:p>
          <w:p w14:paraId="0A4D911D" w14:textId="77777777" w:rsidR="00B82017" w:rsidRPr="00A36745" w:rsidRDefault="00B82017" w:rsidP="00B820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H335</w:t>
            </w:r>
          </w:p>
          <w:p w14:paraId="6E6F687D" w14:textId="5CC4A9B9" w:rsidR="00687461" w:rsidRPr="00A36745" w:rsidRDefault="00B82017" w:rsidP="00B820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vMerge w:val="restart"/>
          </w:tcPr>
          <w:p w14:paraId="4308668A" w14:textId="624452BC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68" w:type="dxa"/>
            <w:vMerge w:val="restart"/>
          </w:tcPr>
          <w:p w14:paraId="2D2354D8" w14:textId="77777777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S/</w:t>
            </w:r>
          </w:p>
          <w:p w14:paraId="7A421D06" w14:textId="77777777" w:rsidR="001A3F5C" w:rsidRDefault="00FC722D" w:rsidP="00687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S/</w:t>
            </w:r>
          </w:p>
          <w:p w14:paraId="2AA03CE6" w14:textId="7B39FA3E" w:rsidR="00FF7BFE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N1 </w:t>
            </w:r>
          </w:p>
          <w:p w14:paraId="398A4DE9" w14:textId="77777777" w:rsidR="001A3F5C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 xml:space="preserve">N4 </w:t>
            </w:r>
          </w:p>
          <w:p w14:paraId="3452A1F6" w14:textId="009043EB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N42 N43</w:t>
            </w:r>
          </w:p>
        </w:tc>
        <w:tc>
          <w:tcPr>
            <w:tcW w:w="2817" w:type="dxa"/>
            <w:vMerge w:val="restart"/>
          </w:tcPr>
          <w:p w14:paraId="611C2E6F" w14:textId="6A80EC9C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Surovina v proizvodnji melaminskih smol</w:t>
            </w:r>
          </w:p>
        </w:tc>
        <w:tc>
          <w:tcPr>
            <w:tcW w:w="845" w:type="dxa"/>
            <w:vMerge w:val="restart"/>
          </w:tcPr>
          <w:p w14:paraId="112E50E3" w14:textId="5B489ACD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12" w:type="dxa"/>
            <w:gridSpan w:val="2"/>
            <w:vMerge w:val="restart"/>
          </w:tcPr>
          <w:p w14:paraId="38E1D1E8" w14:textId="39412313" w:rsidR="00687461" w:rsidRPr="00A36745" w:rsidRDefault="0080748E" w:rsidP="006874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L pločevinasti sod</w:t>
            </w:r>
            <w:r w:rsidR="00687461" w:rsidRPr="00A36745">
              <w:rPr>
                <w:rFonts w:ascii="Arial" w:hAnsi="Arial" w:cs="Arial"/>
                <w:sz w:val="18"/>
                <w:szCs w:val="18"/>
              </w:rPr>
              <w:t xml:space="preserve"> na paleti</w:t>
            </w:r>
            <w:r>
              <w:rPr>
                <w:rFonts w:ascii="Arial" w:hAnsi="Arial" w:cs="Arial"/>
                <w:sz w:val="18"/>
                <w:szCs w:val="18"/>
              </w:rPr>
              <w:t>/1 kom</w:t>
            </w:r>
          </w:p>
        </w:tc>
      </w:tr>
      <w:tr w:rsidR="00FF7BFE" w:rsidRPr="00A36745" w14:paraId="28230B62" w14:textId="77777777" w:rsidTr="009E7243">
        <w:trPr>
          <w:trHeight w:val="165"/>
        </w:trPr>
        <w:tc>
          <w:tcPr>
            <w:tcW w:w="2501" w:type="dxa"/>
            <w:gridSpan w:val="3"/>
          </w:tcPr>
          <w:p w14:paraId="5C1B798E" w14:textId="35456AA0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6745">
              <w:rPr>
                <w:rFonts w:ascii="Arial" w:hAnsi="Arial" w:cs="Arial"/>
                <w:sz w:val="18"/>
                <w:szCs w:val="18"/>
              </w:rPr>
              <w:t>Trietilamin</w:t>
            </w:r>
            <w:proofErr w:type="spellEnd"/>
          </w:p>
        </w:tc>
        <w:tc>
          <w:tcPr>
            <w:tcW w:w="1248" w:type="dxa"/>
            <w:gridSpan w:val="3"/>
          </w:tcPr>
          <w:p w14:paraId="25131647" w14:textId="460EF1B0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121-44-8</w:t>
            </w:r>
          </w:p>
        </w:tc>
        <w:tc>
          <w:tcPr>
            <w:tcW w:w="920" w:type="dxa"/>
          </w:tcPr>
          <w:p w14:paraId="684A6587" w14:textId="56A7C56D" w:rsidR="00687461" w:rsidRPr="00A36745" w:rsidRDefault="00B82017" w:rsidP="00687461">
            <w:pPr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&gt;= 99,5 - &lt;= 100</w:t>
            </w:r>
          </w:p>
        </w:tc>
        <w:tc>
          <w:tcPr>
            <w:tcW w:w="1695" w:type="dxa"/>
            <w:vMerge/>
          </w:tcPr>
          <w:p w14:paraId="0925CDAE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0A503354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14:paraId="41CDC9F3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7" w:type="dxa"/>
            <w:vMerge/>
          </w:tcPr>
          <w:p w14:paraId="0EC93E1B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14:paraId="59604894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Merge/>
          </w:tcPr>
          <w:p w14:paraId="5DCD4D80" w14:textId="77777777" w:rsidR="00687461" w:rsidRPr="00A36745" w:rsidRDefault="00687461" w:rsidP="006874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3F5C" w:rsidRPr="00107A59" w14:paraId="24AADB9C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ADA4F87" w14:textId="76F739E8" w:rsidR="00B75AA8" w:rsidRPr="00F14BB8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Melaled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EG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429F5D1" w14:textId="20AC7331" w:rsidR="00B75AA8" w:rsidRPr="00F14BB8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C80B7E" w14:textId="3012622F" w:rsidR="00B75AA8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left w:val="single" w:sz="4" w:space="0" w:color="auto"/>
              <w:bottom w:val="nil"/>
            </w:tcBorders>
          </w:tcPr>
          <w:p w14:paraId="3F87FAB5" w14:textId="77777777" w:rsidR="00A36745" w:rsidRPr="00A36745" w:rsidRDefault="00B75AA8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H302</w:t>
            </w:r>
          </w:p>
          <w:p w14:paraId="2D6DE64C" w14:textId="2FFAB1E9" w:rsidR="00B75AA8" w:rsidRPr="00A36745" w:rsidRDefault="00B75AA8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H373</w:t>
            </w:r>
          </w:p>
        </w:tc>
        <w:tc>
          <w:tcPr>
            <w:tcW w:w="724" w:type="dxa"/>
            <w:tcBorders>
              <w:bottom w:val="nil"/>
            </w:tcBorders>
          </w:tcPr>
          <w:p w14:paraId="6C28BF75" w14:textId="1A0404AA" w:rsidR="00B75AA8" w:rsidRPr="00107A59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tcBorders>
              <w:bottom w:val="nil"/>
            </w:tcBorders>
          </w:tcPr>
          <w:p w14:paraId="4D4EF0BE" w14:textId="0E4EDB10" w:rsidR="001A3F5C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1A3F5C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7245E123" w14:textId="6C2472A4" w:rsidR="00B75AA8" w:rsidRPr="00107A59" w:rsidRDefault="00FC722D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17" w:type="dxa"/>
            <w:tcBorders>
              <w:bottom w:val="nil"/>
            </w:tcBorders>
          </w:tcPr>
          <w:p w14:paraId="7DDB02CF" w14:textId="14B3E92A" w:rsidR="00B75AA8" w:rsidRPr="00107A59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IBC </w:t>
            </w:r>
            <w:r w:rsidR="0080748E">
              <w:rPr>
                <w:rFonts w:ascii="Arial" w:hAnsi="Arial" w:cs="Arial"/>
                <w:sz w:val="20"/>
                <w:szCs w:val="20"/>
              </w:rPr>
              <w:t>vsebniki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paleti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14:paraId="5607AC38" w14:textId="431B3E2B" w:rsidR="00B75AA8" w:rsidRPr="00107A59" w:rsidRDefault="00BA0B4C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6" w:type="dxa"/>
            <w:tcBorders>
              <w:bottom w:val="nil"/>
            </w:tcBorders>
          </w:tcPr>
          <w:p w14:paraId="7F66C545" w14:textId="55049E43" w:rsidR="00B75AA8" w:rsidRPr="00107A59" w:rsidRDefault="0080748E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1000 L </w:t>
            </w:r>
            <w:r w:rsidR="00B75AA8">
              <w:rPr>
                <w:rFonts w:ascii="Arial" w:hAnsi="Arial" w:cs="Arial"/>
                <w:sz w:val="20"/>
                <w:szCs w:val="20"/>
              </w:rPr>
              <w:t xml:space="preserve">IBC </w:t>
            </w:r>
            <w:r>
              <w:rPr>
                <w:rFonts w:ascii="Arial" w:hAnsi="Arial" w:cs="Arial"/>
                <w:sz w:val="20"/>
                <w:szCs w:val="20"/>
              </w:rPr>
              <w:t>vsebniki</w:t>
            </w:r>
            <w:r w:rsidR="00B75AA8">
              <w:rPr>
                <w:rFonts w:ascii="Arial" w:hAnsi="Arial" w:cs="Arial"/>
                <w:sz w:val="20"/>
                <w:szCs w:val="20"/>
              </w:rPr>
              <w:t xml:space="preserve"> na paleti</w:t>
            </w:r>
            <w:r>
              <w:rPr>
                <w:rFonts w:ascii="Arial" w:hAnsi="Arial" w:cs="Arial"/>
                <w:sz w:val="20"/>
                <w:szCs w:val="20"/>
              </w:rPr>
              <w:t>/2 kom</w:t>
            </w:r>
          </w:p>
        </w:tc>
      </w:tr>
      <w:tr w:rsidR="001A3F5C" w:rsidRPr="00107A59" w14:paraId="0F0BB9BF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</w:tcBorders>
          </w:tcPr>
          <w:p w14:paraId="4A988575" w14:textId="02CE8952" w:rsidR="00B75AA8" w:rsidRPr="00F14BB8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 w:rsidRPr="00F14BB8">
              <w:rPr>
                <w:rFonts w:ascii="Arial" w:hAnsi="Arial" w:cs="Arial"/>
                <w:sz w:val="20"/>
                <w:szCs w:val="20"/>
              </w:rPr>
              <w:t>etan-1,2-diol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</w:tcBorders>
          </w:tcPr>
          <w:p w14:paraId="5844A674" w14:textId="04777EBD" w:rsidR="00B75AA8" w:rsidRPr="00F14BB8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 w:rsidRPr="00F14BB8">
              <w:rPr>
                <w:rFonts w:ascii="Arial" w:hAnsi="Arial" w:cs="Arial"/>
                <w:sz w:val="20"/>
                <w:szCs w:val="20"/>
              </w:rPr>
              <w:t>107-21-1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14:paraId="5CB29EE2" w14:textId="2D385E69" w:rsidR="00B75AA8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</w:t>
            </w:r>
            <w:r w:rsidR="00F205E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95" w:type="dxa"/>
            <w:tcBorders>
              <w:top w:val="nil"/>
            </w:tcBorders>
          </w:tcPr>
          <w:p w14:paraId="4B862FC6" w14:textId="77777777" w:rsidR="00B75AA8" w:rsidRPr="00A36745" w:rsidRDefault="00B75AA8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</w:tcBorders>
          </w:tcPr>
          <w:p w14:paraId="75E39971" w14:textId="77777777" w:rsidR="00B75AA8" w:rsidRPr="00107A59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14:paraId="37826E13" w14:textId="77777777" w:rsidR="00B75AA8" w:rsidRPr="00107A59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tcBorders>
              <w:top w:val="nil"/>
            </w:tcBorders>
          </w:tcPr>
          <w:p w14:paraId="21C5A9A5" w14:textId="77777777" w:rsidR="00B75AA8" w:rsidRPr="00107A59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</w:tcPr>
          <w:p w14:paraId="3709D125" w14:textId="77777777" w:rsidR="00B75AA8" w:rsidRPr="00107A59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nil"/>
            </w:tcBorders>
          </w:tcPr>
          <w:p w14:paraId="0EA946BF" w14:textId="77777777" w:rsidR="00B75AA8" w:rsidRPr="00107A59" w:rsidRDefault="00B75AA8" w:rsidP="00B75A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14:paraId="77E8EBEB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19730B75" w14:textId="38B1D044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Amonijev hidroksid</w:t>
            </w:r>
          </w:p>
        </w:tc>
        <w:tc>
          <w:tcPr>
            <w:tcW w:w="1695" w:type="dxa"/>
            <w:vMerge w:val="restart"/>
          </w:tcPr>
          <w:p w14:paraId="0FB3B1C5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fizikalnih nevarnosti</w:t>
            </w:r>
          </w:p>
          <w:p w14:paraId="7BB7867D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H314</w:t>
            </w:r>
          </w:p>
          <w:p w14:paraId="6D8B477D" w14:textId="4A6ABBD8" w:rsidR="003C0156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H400</w:t>
            </w:r>
          </w:p>
        </w:tc>
        <w:tc>
          <w:tcPr>
            <w:tcW w:w="724" w:type="dxa"/>
            <w:vMerge w:val="restart"/>
          </w:tcPr>
          <w:p w14:paraId="13428B43" w14:textId="68DD52C8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</w:tcPr>
          <w:p w14:paraId="71A32BB3" w14:textId="77777777" w:rsidR="001A3F5C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4D9DBCB5" w14:textId="77777777" w:rsidR="001A3F5C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N1 </w:t>
            </w:r>
          </w:p>
          <w:p w14:paraId="091FC702" w14:textId="20649465" w:rsidR="001A3F5C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53604C85" w14:textId="76BAA152" w:rsidR="001A3F5C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N6 </w:t>
            </w:r>
          </w:p>
          <w:p w14:paraId="7AE53EC3" w14:textId="725C20B9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17" w:type="dxa"/>
            <w:vMerge w:val="restart"/>
          </w:tcPr>
          <w:p w14:paraId="47A5AC3C" w14:textId="31A042E0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v proizvodnji melaminskih smol</w:t>
            </w:r>
          </w:p>
        </w:tc>
        <w:tc>
          <w:tcPr>
            <w:tcW w:w="851" w:type="dxa"/>
            <w:gridSpan w:val="2"/>
            <w:vMerge w:val="restart"/>
          </w:tcPr>
          <w:p w14:paraId="39CD5B21" w14:textId="2F87F74D" w:rsidR="003C0156" w:rsidRPr="00BA0B4C" w:rsidRDefault="000279CD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806" w:type="dxa"/>
            <w:vMerge w:val="restart"/>
          </w:tcPr>
          <w:p w14:paraId="162DD8F5" w14:textId="6358C249" w:rsidR="003C0156" w:rsidRDefault="003343E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1000 L </w:t>
            </w:r>
            <w:r w:rsidR="003C0156">
              <w:rPr>
                <w:rFonts w:ascii="Arial" w:hAnsi="Arial" w:cs="Arial"/>
                <w:sz w:val="20"/>
                <w:szCs w:val="20"/>
              </w:rPr>
              <w:t xml:space="preserve">IBC </w:t>
            </w:r>
            <w:r w:rsidR="0080748E">
              <w:rPr>
                <w:rFonts w:ascii="Arial" w:hAnsi="Arial" w:cs="Arial"/>
                <w:sz w:val="20"/>
                <w:szCs w:val="20"/>
              </w:rPr>
              <w:t>vsebniki</w:t>
            </w:r>
            <w:r w:rsidR="003C0156">
              <w:rPr>
                <w:rFonts w:ascii="Arial" w:hAnsi="Arial" w:cs="Arial"/>
                <w:sz w:val="20"/>
                <w:szCs w:val="20"/>
              </w:rPr>
              <w:t xml:space="preserve"> na paleti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2A124C">
              <w:rPr>
                <w:rFonts w:ascii="Arial" w:hAnsi="Arial" w:cs="Arial"/>
                <w:sz w:val="20"/>
                <w:szCs w:val="20"/>
              </w:rPr>
              <w:t xml:space="preserve">60 </w:t>
            </w:r>
            <w:r>
              <w:rPr>
                <w:rFonts w:ascii="Arial" w:hAnsi="Arial" w:cs="Arial"/>
                <w:sz w:val="20"/>
                <w:szCs w:val="20"/>
              </w:rPr>
              <w:t>kom</w:t>
            </w:r>
            <w:r w:rsidR="002A12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A3F5C" w:rsidRPr="00107A59" w14:paraId="4B739F01" w14:textId="77777777" w:rsidTr="009E7243">
        <w:trPr>
          <w:trHeight w:val="165"/>
        </w:trPr>
        <w:tc>
          <w:tcPr>
            <w:tcW w:w="2453" w:type="dxa"/>
            <w:gridSpan w:val="2"/>
          </w:tcPr>
          <w:p w14:paraId="3DAF8A10" w14:textId="72606F78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Amoni</w:t>
            </w:r>
            <w:r w:rsidR="00043C77">
              <w:rPr>
                <w:rFonts w:ascii="Arial" w:hAnsi="Arial" w:cs="Arial"/>
                <w:sz w:val="20"/>
                <w:szCs w:val="20"/>
              </w:rPr>
              <w:t>jev hidroksid</w:t>
            </w:r>
          </w:p>
        </w:tc>
        <w:tc>
          <w:tcPr>
            <w:tcW w:w="1144" w:type="dxa"/>
            <w:gridSpan w:val="3"/>
          </w:tcPr>
          <w:p w14:paraId="12504CAD" w14:textId="709DEAE2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 w:rsidRPr="001A6F4E">
              <w:rPr>
                <w:rFonts w:ascii="Arial" w:hAnsi="Arial" w:cs="Arial"/>
                <w:sz w:val="20"/>
                <w:szCs w:val="20"/>
              </w:rPr>
              <w:t>1336-21-6</w:t>
            </w:r>
          </w:p>
        </w:tc>
        <w:tc>
          <w:tcPr>
            <w:tcW w:w="1072" w:type="dxa"/>
            <w:gridSpan w:val="2"/>
          </w:tcPr>
          <w:p w14:paraId="2D9A398D" w14:textId="648D30C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95" w:type="dxa"/>
            <w:vMerge/>
          </w:tcPr>
          <w:p w14:paraId="109EB29D" w14:textId="77777777" w:rsidR="003C0156" w:rsidRPr="00A36745" w:rsidRDefault="003C015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3336E317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14:paraId="5BB2A9B8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vMerge/>
          </w:tcPr>
          <w:p w14:paraId="7025D2CE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14:paraId="7615164E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vMerge/>
          </w:tcPr>
          <w:p w14:paraId="220596B7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14:paraId="76490A68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19DE3DB6" w14:textId="028CB215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Monoetanolamin</w:t>
            </w:r>
            <w:proofErr w:type="spellEnd"/>
          </w:p>
        </w:tc>
        <w:tc>
          <w:tcPr>
            <w:tcW w:w="1695" w:type="dxa"/>
            <w:vMerge w:val="restart"/>
          </w:tcPr>
          <w:p w14:paraId="094A1C15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fizikalnih nevarnosti</w:t>
            </w:r>
          </w:p>
          <w:p w14:paraId="7B240B05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H302</w:t>
            </w:r>
          </w:p>
          <w:p w14:paraId="30C7C444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H312</w:t>
            </w:r>
          </w:p>
          <w:p w14:paraId="7AC12B82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H314</w:t>
            </w:r>
          </w:p>
          <w:p w14:paraId="5FAF0D04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H332</w:t>
            </w:r>
          </w:p>
          <w:p w14:paraId="599336C8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H335</w:t>
            </w:r>
          </w:p>
          <w:p w14:paraId="7DF21C38" w14:textId="7FA978CF" w:rsidR="003C0156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H412</w:t>
            </w:r>
          </w:p>
        </w:tc>
        <w:tc>
          <w:tcPr>
            <w:tcW w:w="724" w:type="dxa"/>
            <w:vMerge w:val="restart"/>
          </w:tcPr>
          <w:p w14:paraId="4C319DE2" w14:textId="7EAE4566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</w:tcPr>
          <w:p w14:paraId="16B0F876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72469678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0E31C440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786B6194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2682C597" w14:textId="656BECE1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17" w:type="dxa"/>
            <w:vMerge w:val="restart"/>
          </w:tcPr>
          <w:p w14:paraId="01E2E735" w14:textId="67AF7E1D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v proizvodnji melaminskih smol</w:t>
            </w:r>
          </w:p>
        </w:tc>
        <w:tc>
          <w:tcPr>
            <w:tcW w:w="851" w:type="dxa"/>
            <w:gridSpan w:val="2"/>
            <w:vMerge w:val="restart"/>
          </w:tcPr>
          <w:p w14:paraId="78CC9C51" w14:textId="10AA75F2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2806" w:type="dxa"/>
            <w:vMerge w:val="restart"/>
          </w:tcPr>
          <w:p w14:paraId="5C95B4E1" w14:textId="5B848608" w:rsidR="003C0156" w:rsidRDefault="003343E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 L s</w:t>
            </w:r>
            <w:r w:rsidR="003C0156">
              <w:rPr>
                <w:rFonts w:ascii="Arial" w:hAnsi="Arial" w:cs="Arial"/>
                <w:sz w:val="20"/>
                <w:szCs w:val="20"/>
              </w:rPr>
              <w:t>odi na paleti</w:t>
            </w:r>
            <w:r>
              <w:rPr>
                <w:rFonts w:ascii="Arial" w:hAnsi="Arial" w:cs="Arial"/>
                <w:sz w:val="20"/>
                <w:szCs w:val="20"/>
              </w:rPr>
              <w:t>/2 kom</w:t>
            </w:r>
          </w:p>
        </w:tc>
      </w:tr>
      <w:tr w:rsidR="001A3F5C" w:rsidRPr="00107A59" w14:paraId="18BEE59B" w14:textId="77777777" w:rsidTr="009E7243">
        <w:trPr>
          <w:trHeight w:val="165"/>
        </w:trPr>
        <w:tc>
          <w:tcPr>
            <w:tcW w:w="2453" w:type="dxa"/>
            <w:gridSpan w:val="2"/>
          </w:tcPr>
          <w:p w14:paraId="6B211C7C" w14:textId="38D3474F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 w:rsidRPr="001A6F4E">
              <w:rPr>
                <w:rFonts w:ascii="Arial" w:hAnsi="Arial" w:cs="Arial"/>
                <w:sz w:val="20"/>
                <w:szCs w:val="20"/>
              </w:rPr>
              <w:t>2-aminoetanol</w:t>
            </w:r>
          </w:p>
        </w:tc>
        <w:tc>
          <w:tcPr>
            <w:tcW w:w="1144" w:type="dxa"/>
            <w:gridSpan w:val="3"/>
          </w:tcPr>
          <w:p w14:paraId="704E9FAE" w14:textId="7ABB4E0D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 w:rsidRPr="001A6F4E">
              <w:rPr>
                <w:rFonts w:ascii="Arial" w:hAnsi="Arial" w:cs="Arial"/>
                <w:sz w:val="20"/>
                <w:szCs w:val="20"/>
              </w:rPr>
              <w:t>141-43-5</w:t>
            </w:r>
          </w:p>
        </w:tc>
        <w:tc>
          <w:tcPr>
            <w:tcW w:w="1072" w:type="dxa"/>
            <w:gridSpan w:val="2"/>
          </w:tcPr>
          <w:p w14:paraId="1350BFF0" w14:textId="2EFDF52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90-100</w:t>
            </w:r>
          </w:p>
        </w:tc>
        <w:tc>
          <w:tcPr>
            <w:tcW w:w="1695" w:type="dxa"/>
            <w:vMerge/>
          </w:tcPr>
          <w:p w14:paraId="1BE0190E" w14:textId="77777777" w:rsidR="003C0156" w:rsidRPr="00A36745" w:rsidRDefault="003C015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7F2DF0C5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14:paraId="207AA8BC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vMerge/>
          </w:tcPr>
          <w:p w14:paraId="1CA7EED1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14:paraId="71819C71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vMerge/>
          </w:tcPr>
          <w:p w14:paraId="145B970F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14:paraId="5D1CFC92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1EE863C8" w14:textId="09D093BE" w:rsidR="003C0156" w:rsidRDefault="003C5B8B" w:rsidP="003C015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Etilendiamin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3C0156" w:rsidRPr="00F14BB8">
              <w:rPr>
                <w:rFonts w:ascii="Arial" w:hAnsi="Arial" w:cs="Arial"/>
                <w:sz w:val="20"/>
                <w:szCs w:val="20"/>
              </w:rPr>
              <w:t>Ethylenediamine</w:t>
            </w:r>
            <w:proofErr w:type="spellEnd"/>
            <w:r w:rsidR="003C0156" w:rsidRPr="00F14BB8">
              <w:rPr>
                <w:rFonts w:ascii="Arial" w:hAnsi="Arial" w:cs="Arial"/>
                <w:sz w:val="20"/>
                <w:szCs w:val="20"/>
              </w:rPr>
              <w:t>, EDA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95" w:type="dxa"/>
            <w:vMerge w:val="restart"/>
          </w:tcPr>
          <w:p w14:paraId="2D305DBE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H226</w:t>
            </w:r>
          </w:p>
          <w:p w14:paraId="3389198A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H302</w:t>
            </w:r>
          </w:p>
          <w:p w14:paraId="2DA5A2F8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H311</w:t>
            </w:r>
          </w:p>
          <w:p w14:paraId="4669C3C8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H314</w:t>
            </w:r>
          </w:p>
          <w:p w14:paraId="6288B8A1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H317</w:t>
            </w:r>
          </w:p>
          <w:p w14:paraId="321FE4B0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H318</w:t>
            </w:r>
          </w:p>
          <w:p w14:paraId="0C94F282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H332</w:t>
            </w:r>
          </w:p>
          <w:p w14:paraId="49280C0A" w14:textId="77777777" w:rsidR="00035E4E" w:rsidRPr="00A36745" w:rsidRDefault="00035E4E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H334</w:t>
            </w:r>
          </w:p>
          <w:p w14:paraId="5448BB8F" w14:textId="2062B8EC" w:rsidR="003C0156" w:rsidRPr="00A36745" w:rsidRDefault="00035E4E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H412</w:t>
            </w:r>
          </w:p>
        </w:tc>
        <w:tc>
          <w:tcPr>
            <w:tcW w:w="724" w:type="dxa"/>
            <w:vMerge w:val="restart"/>
          </w:tcPr>
          <w:p w14:paraId="055036DE" w14:textId="78927456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</w:tcPr>
          <w:p w14:paraId="63372AF5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407F1C4F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48836FB1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4884300F" w14:textId="77777777" w:rsidR="00035E4E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715594EC" w14:textId="6C8F1777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17" w:type="dxa"/>
            <w:vMerge w:val="restart"/>
          </w:tcPr>
          <w:p w14:paraId="7B3F1D5D" w14:textId="27668ED0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v proizvodnji melaminskih smol</w:t>
            </w:r>
          </w:p>
        </w:tc>
        <w:tc>
          <w:tcPr>
            <w:tcW w:w="851" w:type="dxa"/>
            <w:gridSpan w:val="2"/>
            <w:vMerge w:val="restart"/>
          </w:tcPr>
          <w:p w14:paraId="3F566DE6" w14:textId="74CC08BD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6" w:type="dxa"/>
            <w:vMerge w:val="restart"/>
          </w:tcPr>
          <w:p w14:paraId="71C2E6CB" w14:textId="30F00418" w:rsidR="003C0156" w:rsidRDefault="003343E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paleti/2 kom</w:t>
            </w:r>
          </w:p>
        </w:tc>
      </w:tr>
      <w:tr w:rsidR="001A3F5C" w:rsidRPr="00107A59" w14:paraId="42AE831A" w14:textId="77777777" w:rsidTr="009E7243">
        <w:trPr>
          <w:trHeight w:val="165"/>
        </w:trPr>
        <w:tc>
          <w:tcPr>
            <w:tcW w:w="2453" w:type="dxa"/>
            <w:gridSpan w:val="2"/>
          </w:tcPr>
          <w:p w14:paraId="3C124C93" w14:textId="20BB6179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 w:rsidRPr="00F14BB8">
              <w:rPr>
                <w:rFonts w:ascii="Arial" w:hAnsi="Arial" w:cs="Arial"/>
                <w:sz w:val="20"/>
                <w:szCs w:val="20"/>
              </w:rPr>
              <w:t>1,2-diaminoetan</w:t>
            </w:r>
          </w:p>
        </w:tc>
        <w:tc>
          <w:tcPr>
            <w:tcW w:w="1144" w:type="dxa"/>
            <w:gridSpan w:val="3"/>
          </w:tcPr>
          <w:p w14:paraId="25106D95" w14:textId="1AA354CF" w:rsidR="003C0156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 w:rsidRPr="00F14BB8">
              <w:rPr>
                <w:rFonts w:ascii="Arial" w:hAnsi="Arial" w:cs="Arial"/>
                <w:sz w:val="20"/>
                <w:szCs w:val="20"/>
              </w:rPr>
              <w:t>107-15-3</w:t>
            </w:r>
          </w:p>
        </w:tc>
        <w:tc>
          <w:tcPr>
            <w:tcW w:w="1072" w:type="dxa"/>
            <w:gridSpan w:val="2"/>
          </w:tcPr>
          <w:p w14:paraId="0248C03A" w14:textId="788F39DA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95" w:type="dxa"/>
            <w:vMerge/>
          </w:tcPr>
          <w:p w14:paraId="3C033568" w14:textId="77777777" w:rsidR="003C0156" w:rsidRPr="00A36745" w:rsidRDefault="003C015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6224A36F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14:paraId="329EC333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vMerge/>
          </w:tcPr>
          <w:p w14:paraId="0FB34842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14:paraId="6BE7BF73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vMerge/>
          </w:tcPr>
          <w:p w14:paraId="34A896D0" w14:textId="77777777" w:rsidR="003C0156" w:rsidRPr="00107A59" w:rsidRDefault="003C0156" w:rsidP="003C01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14:paraId="7007D9C0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452FC2DD" w14:textId="2695B315" w:rsidR="008A3AC5" w:rsidRDefault="003450EE" w:rsidP="008A3A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50EE">
              <w:rPr>
                <w:rFonts w:ascii="Arial" w:hAnsi="Arial" w:cs="Arial"/>
                <w:sz w:val="20"/>
                <w:szCs w:val="20"/>
              </w:rPr>
              <w:t>Kemiklar</w:t>
            </w:r>
            <w:proofErr w:type="spellEnd"/>
            <w:r w:rsidRPr="003450EE">
              <w:rPr>
                <w:rFonts w:ascii="Arial" w:hAnsi="Arial" w:cs="Arial"/>
                <w:sz w:val="20"/>
                <w:szCs w:val="20"/>
              </w:rPr>
              <w:t xml:space="preserve"> 200 oz. analogi POLIALUMIJEV KLORID DUNAU PAC </w:t>
            </w:r>
            <w:proofErr w:type="spellStart"/>
            <w:r w:rsidRPr="003450EE">
              <w:rPr>
                <w:rFonts w:ascii="Arial" w:hAnsi="Arial" w:cs="Arial"/>
                <w:sz w:val="20"/>
                <w:szCs w:val="20"/>
              </w:rPr>
              <w:t>ACTIVIS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695" w:type="dxa"/>
            <w:vMerge w:val="restart"/>
          </w:tcPr>
          <w:p w14:paraId="1DBE2E91" w14:textId="77777777" w:rsidR="008A3AC5" w:rsidRPr="00A36745" w:rsidRDefault="008A3AC5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H290</w:t>
            </w:r>
          </w:p>
          <w:p w14:paraId="240D2893" w14:textId="77777777" w:rsidR="008A3AC5" w:rsidRPr="00A36745" w:rsidRDefault="008A3AC5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H318</w:t>
            </w:r>
          </w:p>
          <w:p w14:paraId="5453689B" w14:textId="27DA5636" w:rsidR="008A3AC5" w:rsidRPr="00A36745" w:rsidRDefault="008A3AC5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vMerge w:val="restart"/>
          </w:tcPr>
          <w:p w14:paraId="1EE0F7B9" w14:textId="46A59620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</w:tcPr>
          <w:p w14:paraId="45644DE0" w14:textId="77777777" w:rsidR="001A3F5C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378C3FE3" w14:textId="42709104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279C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817" w:type="dxa"/>
            <w:vMerge w:val="restart"/>
          </w:tcPr>
          <w:p w14:paraId="1A7BAC7A" w14:textId="4189B70B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klejiv</w:t>
            </w:r>
            <w:proofErr w:type="spellEnd"/>
          </w:p>
        </w:tc>
        <w:tc>
          <w:tcPr>
            <w:tcW w:w="851" w:type="dxa"/>
            <w:gridSpan w:val="2"/>
            <w:vMerge w:val="restart"/>
          </w:tcPr>
          <w:p w14:paraId="159482F7" w14:textId="74FA368F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06" w:type="dxa"/>
            <w:vMerge w:val="restart"/>
          </w:tcPr>
          <w:p w14:paraId="7D70EB82" w14:textId="5803FBD4" w:rsidR="008A3AC5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paleti/5 kom</w:t>
            </w:r>
          </w:p>
        </w:tc>
      </w:tr>
      <w:tr w:rsidR="001A3F5C" w:rsidRPr="00107A59" w14:paraId="61DE164F" w14:textId="77777777" w:rsidTr="009E7243">
        <w:trPr>
          <w:trHeight w:val="165"/>
        </w:trPr>
        <w:tc>
          <w:tcPr>
            <w:tcW w:w="2453" w:type="dxa"/>
            <w:gridSpan w:val="2"/>
          </w:tcPr>
          <w:p w14:paraId="7839A0F2" w14:textId="19639F64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Polialuminijev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klorid</w:t>
            </w:r>
          </w:p>
        </w:tc>
        <w:tc>
          <w:tcPr>
            <w:tcW w:w="1144" w:type="dxa"/>
            <w:gridSpan w:val="3"/>
          </w:tcPr>
          <w:p w14:paraId="55E04A0A" w14:textId="48FC563E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 w:rsidRPr="0002632C">
              <w:rPr>
                <w:rFonts w:ascii="Arial" w:hAnsi="Arial" w:cs="Arial"/>
                <w:sz w:val="20"/>
                <w:szCs w:val="20"/>
              </w:rPr>
              <w:t>1327-41-9</w:t>
            </w:r>
          </w:p>
        </w:tc>
        <w:tc>
          <w:tcPr>
            <w:tcW w:w="1072" w:type="dxa"/>
            <w:gridSpan w:val="2"/>
          </w:tcPr>
          <w:p w14:paraId="188551A7" w14:textId="664C3041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30-40</w:t>
            </w:r>
          </w:p>
        </w:tc>
        <w:tc>
          <w:tcPr>
            <w:tcW w:w="1695" w:type="dxa"/>
            <w:vMerge/>
          </w:tcPr>
          <w:p w14:paraId="4D9A3C59" w14:textId="77777777" w:rsidR="008A3AC5" w:rsidRPr="00A36745" w:rsidRDefault="008A3AC5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</w:tcPr>
          <w:p w14:paraId="310A0384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14:paraId="6835A8FB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vMerge/>
          </w:tcPr>
          <w:p w14:paraId="6DA090B4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14:paraId="43DC3C55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vMerge/>
          </w:tcPr>
          <w:p w14:paraId="730354EE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14:paraId="68CD42C5" w14:textId="77777777" w:rsidTr="009E7243">
        <w:trPr>
          <w:trHeight w:val="285"/>
        </w:trPr>
        <w:tc>
          <w:tcPr>
            <w:tcW w:w="4669" w:type="dxa"/>
            <w:gridSpan w:val="7"/>
            <w:shd w:val="pct5" w:color="auto" w:fill="auto"/>
          </w:tcPr>
          <w:p w14:paraId="593203A0" w14:textId="50848C6C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Etanol</w:t>
            </w:r>
          </w:p>
        </w:tc>
        <w:tc>
          <w:tcPr>
            <w:tcW w:w="1695" w:type="dxa"/>
            <w:vMerge w:val="restart"/>
          </w:tcPr>
          <w:p w14:paraId="3FD9BF7E" w14:textId="77777777" w:rsidR="008A3AC5" w:rsidRPr="00A36745" w:rsidRDefault="008A3AC5" w:rsidP="00A36745">
            <w:pPr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A36745">
              <w:rPr>
                <w:rFonts w:ascii="Arial" w:hAnsi="Arial" w:cs="Arial"/>
                <w:sz w:val="18"/>
                <w:szCs w:val="18"/>
                <w:lang w:eastAsia="sl-SI"/>
              </w:rPr>
              <w:t>H225</w:t>
            </w:r>
          </w:p>
          <w:p w14:paraId="1F942369" w14:textId="77777777" w:rsidR="008A3AC5" w:rsidRPr="00A36745" w:rsidRDefault="008A3AC5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Ni nevarnosti za zdravje ljudi</w:t>
            </w:r>
          </w:p>
          <w:p w14:paraId="6EC1F6CD" w14:textId="111F366F" w:rsidR="008A3AC5" w:rsidRPr="00A36745" w:rsidRDefault="008A3AC5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vMerge w:val="restart"/>
          </w:tcPr>
          <w:p w14:paraId="222602F9" w14:textId="7E0E73A9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</w:tcPr>
          <w:p w14:paraId="4970116F" w14:textId="77777777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48D3251C" w14:textId="7D8DF154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5C8A8038" w14:textId="77777777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1DFB8FE3" w14:textId="77777777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428CF917" w14:textId="77777777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274CBE89" w14:textId="021A35C2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17" w:type="dxa"/>
            <w:vMerge w:val="restart"/>
          </w:tcPr>
          <w:p w14:paraId="46364A76" w14:textId="398874B5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51" w:type="dxa"/>
            <w:gridSpan w:val="2"/>
            <w:vMerge w:val="restart"/>
          </w:tcPr>
          <w:p w14:paraId="2BD36FA7" w14:textId="093DFA4A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806" w:type="dxa"/>
            <w:vMerge w:val="restart"/>
          </w:tcPr>
          <w:p w14:paraId="696F2AE3" w14:textId="6A3D7C9E" w:rsidR="008A3AC5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paleti/25 kom</w:t>
            </w:r>
          </w:p>
        </w:tc>
      </w:tr>
      <w:tr w:rsidR="001A3F5C" w:rsidRPr="00107A59" w14:paraId="6F0383A7" w14:textId="77777777" w:rsidTr="009E7243">
        <w:trPr>
          <w:trHeight w:val="165"/>
        </w:trPr>
        <w:tc>
          <w:tcPr>
            <w:tcW w:w="2453" w:type="dxa"/>
            <w:gridSpan w:val="2"/>
            <w:tcBorders>
              <w:bottom w:val="single" w:sz="4" w:space="0" w:color="auto"/>
            </w:tcBorders>
          </w:tcPr>
          <w:p w14:paraId="25876685" w14:textId="6EAB7C49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Etanol</w:t>
            </w:r>
          </w:p>
        </w:tc>
        <w:tc>
          <w:tcPr>
            <w:tcW w:w="1144" w:type="dxa"/>
            <w:gridSpan w:val="3"/>
            <w:tcBorders>
              <w:bottom w:val="single" w:sz="4" w:space="0" w:color="auto"/>
            </w:tcBorders>
          </w:tcPr>
          <w:p w14:paraId="5674C5D2" w14:textId="102CC8BF" w:rsidR="008A3AC5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 w:rsidRPr="0002632C">
              <w:rPr>
                <w:rFonts w:ascii="Arial" w:hAnsi="Arial" w:cs="Arial"/>
                <w:sz w:val="20"/>
                <w:szCs w:val="20"/>
              </w:rPr>
              <w:t>64-17-5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</w:tcPr>
          <w:p w14:paraId="58D5EA65" w14:textId="6589BBEA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96-100</w:t>
            </w: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14:paraId="218E0E1E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</w:tcPr>
          <w:p w14:paraId="61C05E2D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bottom w:val="single" w:sz="4" w:space="0" w:color="auto"/>
            </w:tcBorders>
          </w:tcPr>
          <w:p w14:paraId="2BE9D6EA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vMerge/>
            <w:tcBorders>
              <w:bottom w:val="single" w:sz="4" w:space="0" w:color="auto"/>
            </w:tcBorders>
          </w:tcPr>
          <w:p w14:paraId="44E69E6F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14:paraId="5E58D07B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vMerge/>
            <w:tcBorders>
              <w:bottom w:val="single" w:sz="4" w:space="0" w:color="auto"/>
            </w:tcBorders>
          </w:tcPr>
          <w:p w14:paraId="1042D574" w14:textId="77777777" w:rsidR="008A3AC5" w:rsidRPr="00107A59" w:rsidRDefault="008A3AC5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:rsidRPr="00107A59" w14:paraId="65727481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6D8AD7F" w14:textId="0B7B9B53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1848FAB" w14:textId="77777777" w:rsidR="003343E6" w:rsidRPr="0002632C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88653F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14:paraId="4AAF31A5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H225</w:t>
            </w:r>
          </w:p>
          <w:p w14:paraId="3E106E1E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H301</w:t>
            </w:r>
          </w:p>
          <w:p w14:paraId="175D5350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H311</w:t>
            </w:r>
          </w:p>
          <w:p w14:paraId="7251D271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H331</w:t>
            </w:r>
          </w:p>
          <w:p w14:paraId="48032399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H370</w:t>
            </w:r>
          </w:p>
          <w:p w14:paraId="2CA0D85C" w14:textId="3B7989D0" w:rsidR="003343E6" w:rsidRPr="00A36745" w:rsidRDefault="003343E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tcBorders>
              <w:bottom w:val="nil"/>
            </w:tcBorders>
          </w:tcPr>
          <w:p w14:paraId="31991D49" w14:textId="4293C654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tcBorders>
              <w:bottom w:val="nil"/>
            </w:tcBorders>
          </w:tcPr>
          <w:p w14:paraId="6C6D62E4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2B733390" w14:textId="6B59BB25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N1 </w:t>
            </w:r>
          </w:p>
          <w:p w14:paraId="5FF88138" w14:textId="5B822931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1530EC33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102A5906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N5</w:t>
            </w:r>
          </w:p>
          <w:p w14:paraId="78ED35EE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4EE519FA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  <w:p w14:paraId="4F1CFFEB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5A054785" w14:textId="79B5D0ED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17" w:type="dxa"/>
            <w:tcBorders>
              <w:bottom w:val="nil"/>
            </w:tcBorders>
          </w:tcPr>
          <w:p w14:paraId="17959688" w14:textId="057C9780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14:paraId="60BC9162" w14:textId="4CA56ECE" w:rsidR="003343E6" w:rsidRPr="00107A59" w:rsidRDefault="000279CD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06" w:type="dxa"/>
            <w:tcBorders>
              <w:bottom w:val="nil"/>
            </w:tcBorders>
          </w:tcPr>
          <w:p w14:paraId="3D223C5C" w14:textId="722ED2BC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</w:t>
            </w:r>
            <w:r w:rsidR="000279CD">
              <w:rPr>
                <w:rFonts w:ascii="Arial" w:hAnsi="Arial" w:cs="Arial"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</w:tr>
      <w:tr w:rsidR="001A3F5C" w:rsidRPr="00107A59" w14:paraId="538C8CBB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EC65F5" w14:textId="02ACF563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1053D3" w14:textId="3F7A3A7E" w:rsidR="003343E6" w:rsidRPr="0002632C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 w:rsidRPr="001E4F2A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AE2D" w14:textId="6C7E27DA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&gt;99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62DD2D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2ECBBF52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14:paraId="59777A90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tcBorders>
              <w:top w:val="nil"/>
              <w:bottom w:val="single" w:sz="4" w:space="0" w:color="auto"/>
            </w:tcBorders>
          </w:tcPr>
          <w:p w14:paraId="57A5D4FB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14:paraId="0FE885E4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nil"/>
              <w:bottom w:val="single" w:sz="4" w:space="0" w:color="auto"/>
            </w:tcBorders>
          </w:tcPr>
          <w:p w14:paraId="66653419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:rsidRPr="00107A59" w14:paraId="7DC1E7AF" w14:textId="77777777" w:rsidTr="009E7243">
        <w:trPr>
          <w:trHeight w:val="915"/>
        </w:trPr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96DB012" w14:textId="78C23F7B" w:rsidR="003343E6" w:rsidRDefault="00D657D5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Normal butanol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0086466" w14:textId="77777777" w:rsidR="003343E6" w:rsidRPr="0002632C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00904C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  <w:vAlign w:val="center"/>
          </w:tcPr>
          <w:p w14:paraId="48431D50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H226</w:t>
            </w:r>
          </w:p>
          <w:p w14:paraId="51C84F91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H302</w:t>
            </w:r>
          </w:p>
          <w:p w14:paraId="0CA14EC9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H315</w:t>
            </w:r>
          </w:p>
          <w:p w14:paraId="23583815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H318</w:t>
            </w:r>
          </w:p>
          <w:p w14:paraId="0A6C46EA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H335</w:t>
            </w:r>
          </w:p>
          <w:p w14:paraId="76E924D8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H336</w:t>
            </w:r>
          </w:p>
          <w:p w14:paraId="696C7E97" w14:textId="69376841" w:rsidR="003343E6" w:rsidRPr="00A36745" w:rsidRDefault="003343E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tcBorders>
              <w:bottom w:val="nil"/>
            </w:tcBorders>
          </w:tcPr>
          <w:p w14:paraId="02415527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tcBorders>
              <w:bottom w:val="nil"/>
            </w:tcBorders>
          </w:tcPr>
          <w:p w14:paraId="6C1F131E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3CC9EF56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07BF3968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467B9899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1F6C7B08" w14:textId="23C13784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17" w:type="dxa"/>
            <w:tcBorders>
              <w:bottom w:val="nil"/>
            </w:tcBorders>
          </w:tcPr>
          <w:p w14:paraId="1FB8AECA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14:paraId="0B162D70" w14:textId="533CA7AF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6" w:type="dxa"/>
            <w:tcBorders>
              <w:bottom w:val="nil"/>
            </w:tcBorders>
          </w:tcPr>
          <w:p w14:paraId="6CD9E20C" w14:textId="05339DC4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paleti/2 kom</w:t>
            </w:r>
          </w:p>
        </w:tc>
      </w:tr>
      <w:tr w:rsidR="001A3F5C" w:rsidRPr="00107A59" w14:paraId="009F219D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E21233" w14:textId="296FA07A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Butan-1-ol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E0D81E" w14:textId="448E9B1B" w:rsidR="003343E6" w:rsidRPr="0002632C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 w:rsidRPr="00CE187F">
              <w:rPr>
                <w:rFonts w:ascii="Arial" w:hAnsi="Arial" w:cs="Arial"/>
                <w:sz w:val="20"/>
                <w:szCs w:val="20"/>
              </w:rPr>
              <w:t>71-36-3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A31C" w14:textId="029604D8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99,8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1B12317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439C12DB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14:paraId="558C2BCE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tcBorders>
              <w:top w:val="nil"/>
              <w:bottom w:val="single" w:sz="4" w:space="0" w:color="auto"/>
            </w:tcBorders>
          </w:tcPr>
          <w:p w14:paraId="7D796C47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14:paraId="363BD5F5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nil"/>
              <w:bottom w:val="single" w:sz="4" w:space="0" w:color="auto"/>
            </w:tcBorders>
          </w:tcPr>
          <w:p w14:paraId="308BDCB7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:rsidRPr="00107A59" w14:paraId="759A4848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2B6CD47" w14:textId="5BE2E35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Izobutanol</w:t>
            </w:r>
            <w:proofErr w:type="spellEnd"/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9EDF4C2" w14:textId="77777777" w:rsidR="003343E6" w:rsidRPr="0002632C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D399C2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14:paraId="14602714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H226</w:t>
            </w:r>
          </w:p>
          <w:p w14:paraId="47C7F7E4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H315</w:t>
            </w:r>
          </w:p>
          <w:p w14:paraId="5D7DC68F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H318</w:t>
            </w:r>
          </w:p>
          <w:p w14:paraId="3D3748E5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H335</w:t>
            </w:r>
          </w:p>
          <w:p w14:paraId="0CF45714" w14:textId="77777777" w:rsidR="003343E6" w:rsidRPr="00A36745" w:rsidRDefault="003343E6" w:rsidP="00A36745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H336</w:t>
            </w:r>
          </w:p>
          <w:p w14:paraId="6960CECE" w14:textId="14BD6499" w:rsidR="003343E6" w:rsidRPr="00A36745" w:rsidRDefault="003343E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6745">
              <w:rPr>
                <w:rFonts w:ascii="Arial" w:hAnsi="Arial" w:cs="Arial"/>
                <w:iCs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tcBorders>
              <w:bottom w:val="nil"/>
            </w:tcBorders>
          </w:tcPr>
          <w:p w14:paraId="41EA9831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tcBorders>
              <w:bottom w:val="nil"/>
            </w:tcBorders>
          </w:tcPr>
          <w:p w14:paraId="3C71A2FF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616F585E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N1 </w:t>
            </w:r>
          </w:p>
          <w:p w14:paraId="12EA5804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20C64F6F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5FDD6418" w14:textId="37DFD39F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17" w:type="dxa"/>
            <w:tcBorders>
              <w:bottom w:val="nil"/>
            </w:tcBorders>
          </w:tcPr>
          <w:p w14:paraId="4B55D3D2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14:paraId="36ABF6BB" w14:textId="7FC5BD48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6" w:type="dxa"/>
            <w:tcBorders>
              <w:bottom w:val="nil"/>
            </w:tcBorders>
          </w:tcPr>
          <w:p w14:paraId="7E253CCC" w14:textId="10842B10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paleti/2 kom</w:t>
            </w:r>
          </w:p>
        </w:tc>
      </w:tr>
      <w:tr w:rsidR="001A3F5C" w:rsidRPr="00107A59" w14:paraId="073A641F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D3DAD5" w14:textId="1483B0EA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 w:rsidRPr="00CE187F">
              <w:rPr>
                <w:rFonts w:ascii="Arial" w:hAnsi="Arial" w:cs="Arial"/>
                <w:sz w:val="20"/>
                <w:szCs w:val="20"/>
              </w:rPr>
              <w:t>2-metilpropan-1-ol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7EEDC6" w14:textId="2DE13732" w:rsidR="003343E6" w:rsidRPr="0002632C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 w:rsidRPr="00CE187F">
              <w:rPr>
                <w:rFonts w:ascii="Arial" w:hAnsi="Arial" w:cs="Arial"/>
                <w:sz w:val="20"/>
                <w:szCs w:val="20"/>
              </w:rPr>
              <w:t>78-83-1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C14F" w14:textId="6A7612E0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&gt;99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628E19F" w14:textId="25F84A64" w:rsidR="003343E6" w:rsidRPr="00A36745" w:rsidRDefault="003343E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69645625" w14:textId="542BD576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14:paraId="4949AAEC" w14:textId="414A94A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tcBorders>
              <w:top w:val="nil"/>
              <w:bottom w:val="single" w:sz="4" w:space="0" w:color="auto"/>
            </w:tcBorders>
          </w:tcPr>
          <w:p w14:paraId="2A2F05A3" w14:textId="6535989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14:paraId="68F81940" w14:textId="0EFC56A2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nil"/>
              <w:bottom w:val="single" w:sz="4" w:space="0" w:color="auto"/>
            </w:tcBorders>
          </w:tcPr>
          <w:p w14:paraId="10EDA0B1" w14:textId="30A8EC54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:rsidRPr="00107A59" w14:paraId="427CF83F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E19DCDB" w14:textId="7B3D0C55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Trietanolamin</w:t>
            </w:r>
            <w:proofErr w:type="spellEnd"/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13A8CAF" w14:textId="77777777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3E838" w14:textId="77777777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14:paraId="38609399" w14:textId="3974B42B" w:rsidR="005079A7" w:rsidRPr="00A36745" w:rsidRDefault="005079A7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 nevarna snov</w:t>
            </w:r>
          </w:p>
        </w:tc>
        <w:tc>
          <w:tcPr>
            <w:tcW w:w="724" w:type="dxa"/>
            <w:tcBorders>
              <w:bottom w:val="nil"/>
            </w:tcBorders>
          </w:tcPr>
          <w:p w14:paraId="6C0B1398" w14:textId="04EFCD44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</w:tcPr>
          <w:p w14:paraId="754D50DC" w14:textId="77777777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75A0D18D" w14:textId="77777777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7FFBA534" w14:textId="54F5D2B2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17" w:type="dxa"/>
            <w:tcBorders>
              <w:bottom w:val="nil"/>
            </w:tcBorders>
          </w:tcPr>
          <w:p w14:paraId="73FDA6CF" w14:textId="557BE3FB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14:paraId="64F55B31" w14:textId="62FBFDE1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6" w:type="dxa"/>
            <w:tcBorders>
              <w:bottom w:val="nil"/>
            </w:tcBorders>
          </w:tcPr>
          <w:p w14:paraId="33B85AB7" w14:textId="4D30A7AB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paleti/2 kom</w:t>
            </w:r>
          </w:p>
        </w:tc>
      </w:tr>
      <w:tr w:rsidR="001A3F5C" w:rsidRPr="00107A59" w14:paraId="67889DE5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4C5397" w14:textId="6427E800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Trietanolamin</w:t>
            </w:r>
            <w:proofErr w:type="spellEnd"/>
          </w:p>
        </w:tc>
        <w:tc>
          <w:tcPr>
            <w:tcW w:w="1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2FA55E" w14:textId="7A2218D6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 w:rsidRPr="00663592">
              <w:rPr>
                <w:rFonts w:ascii="Arial" w:hAnsi="Arial" w:cs="Arial"/>
                <w:sz w:val="20"/>
                <w:szCs w:val="20"/>
              </w:rPr>
              <w:t>102-71-6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D500" w14:textId="342E901B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&gt;99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E33047" w14:textId="77777777" w:rsidR="005079A7" w:rsidRPr="00A36745" w:rsidRDefault="005079A7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02BFCE04" w14:textId="77777777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bottom w:val="single" w:sz="4" w:space="0" w:color="auto"/>
            </w:tcBorders>
          </w:tcPr>
          <w:p w14:paraId="134F281A" w14:textId="77777777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tcBorders>
              <w:top w:val="nil"/>
              <w:bottom w:val="single" w:sz="4" w:space="0" w:color="auto"/>
            </w:tcBorders>
          </w:tcPr>
          <w:p w14:paraId="5EC22D36" w14:textId="77777777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14:paraId="5A4D5133" w14:textId="77777777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nil"/>
              <w:bottom w:val="single" w:sz="4" w:space="0" w:color="auto"/>
            </w:tcBorders>
          </w:tcPr>
          <w:p w14:paraId="6330F089" w14:textId="77777777" w:rsidR="005079A7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:rsidRPr="00107A59" w14:paraId="3073FC34" w14:textId="77777777" w:rsidTr="009E7243">
        <w:trPr>
          <w:trHeight w:val="165"/>
        </w:trPr>
        <w:tc>
          <w:tcPr>
            <w:tcW w:w="466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A51E25" w14:textId="32376675" w:rsidR="007219EF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183505665"/>
            <w:r>
              <w:rPr>
                <w:rFonts w:ascii="Arial" w:hAnsi="Arial" w:cs="Arial"/>
                <w:sz w:val="20"/>
                <w:szCs w:val="20"/>
              </w:rPr>
              <w:t>Aluminijev sulfat - tekoči</w:t>
            </w:r>
          </w:p>
          <w:p w14:paraId="6A671C61" w14:textId="77777777" w:rsidR="007219EF" w:rsidRDefault="007219EF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14:paraId="2A8DB7CE" w14:textId="77777777" w:rsidR="005079A7" w:rsidRPr="005079A7" w:rsidRDefault="005079A7" w:rsidP="00507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9A7">
              <w:rPr>
                <w:rFonts w:ascii="Arial" w:hAnsi="Arial" w:cs="Arial"/>
                <w:sz w:val="18"/>
                <w:szCs w:val="18"/>
              </w:rPr>
              <w:t>H290</w:t>
            </w:r>
          </w:p>
          <w:p w14:paraId="19D11CAD" w14:textId="77777777" w:rsidR="005079A7" w:rsidRPr="005079A7" w:rsidRDefault="005079A7" w:rsidP="00507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9A7">
              <w:rPr>
                <w:rFonts w:ascii="Arial" w:hAnsi="Arial" w:cs="Arial"/>
                <w:sz w:val="18"/>
                <w:szCs w:val="18"/>
              </w:rPr>
              <w:t>H318</w:t>
            </w:r>
          </w:p>
          <w:p w14:paraId="10B8ABB4" w14:textId="0645CD3A" w:rsidR="007219EF" w:rsidRPr="00A36745" w:rsidRDefault="005079A7" w:rsidP="00507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9A7">
              <w:rPr>
                <w:rFonts w:ascii="Arial" w:hAnsi="Arial" w:cs="Arial"/>
                <w:sz w:val="18"/>
                <w:szCs w:val="18"/>
              </w:rPr>
              <w:t>Ni nevarnosti za okolje</w:t>
            </w:r>
          </w:p>
        </w:tc>
        <w:tc>
          <w:tcPr>
            <w:tcW w:w="724" w:type="dxa"/>
            <w:vMerge w:val="restart"/>
            <w:tcBorders>
              <w:top w:val="nil"/>
            </w:tcBorders>
          </w:tcPr>
          <w:p w14:paraId="179FD28A" w14:textId="3EDEDC46" w:rsidR="007219EF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  <w:tcBorders>
              <w:top w:val="nil"/>
            </w:tcBorders>
          </w:tcPr>
          <w:p w14:paraId="01D86268" w14:textId="77777777" w:rsidR="005079A7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695CA9CF" w14:textId="4F3A122F" w:rsidR="007219EF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N38</w:t>
            </w:r>
          </w:p>
        </w:tc>
        <w:tc>
          <w:tcPr>
            <w:tcW w:w="2817" w:type="dxa"/>
            <w:vMerge w:val="restart"/>
            <w:tcBorders>
              <w:top w:val="nil"/>
            </w:tcBorders>
          </w:tcPr>
          <w:p w14:paraId="22EB5473" w14:textId="7636B1D3" w:rsidR="007219EF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</w:t>
            </w:r>
            <w:r w:rsidR="00527F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79CD">
              <w:rPr>
                <w:rFonts w:ascii="Arial" w:hAnsi="Arial" w:cs="Arial"/>
                <w:sz w:val="20"/>
                <w:szCs w:val="20"/>
              </w:rPr>
              <w:t xml:space="preserve">v proizvodnji </w:t>
            </w:r>
            <w:proofErr w:type="spellStart"/>
            <w:r w:rsidR="000279CD">
              <w:rPr>
                <w:rFonts w:ascii="Arial" w:hAnsi="Arial" w:cs="Arial"/>
                <w:sz w:val="20"/>
                <w:szCs w:val="20"/>
              </w:rPr>
              <w:t>klejiv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nil"/>
            </w:tcBorders>
          </w:tcPr>
          <w:p w14:paraId="391388FC" w14:textId="6401D070" w:rsidR="007219EF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6" w:type="dxa"/>
            <w:vMerge w:val="restart"/>
            <w:tcBorders>
              <w:top w:val="nil"/>
            </w:tcBorders>
          </w:tcPr>
          <w:p w14:paraId="3D7AF0C8" w14:textId="0884B7AD" w:rsidR="007219EF" w:rsidRPr="00107A59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vsebnik/1 kom</w:t>
            </w:r>
          </w:p>
        </w:tc>
      </w:tr>
      <w:tr w:rsidR="001A3F5C" w:rsidRPr="00107A59" w14:paraId="47AE1F4E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355656" w14:textId="354DD5F5" w:rsidR="007219EF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Aluminijev sulfat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3DE3DA" w14:textId="7AD39A10" w:rsidR="007219EF" w:rsidRPr="00663592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10043-01-3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0E65" w14:textId="4926519D" w:rsidR="007219EF" w:rsidRDefault="005079A7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F43F741" w14:textId="77777777" w:rsidR="007219EF" w:rsidRPr="00A36745" w:rsidRDefault="007219EF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</w:tcPr>
          <w:p w14:paraId="4D716C27" w14:textId="77777777" w:rsidR="007219EF" w:rsidRPr="00107A59" w:rsidRDefault="007219EF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bottom w:val="single" w:sz="4" w:space="0" w:color="auto"/>
            </w:tcBorders>
          </w:tcPr>
          <w:p w14:paraId="134EF175" w14:textId="77777777" w:rsidR="007219EF" w:rsidRPr="00107A59" w:rsidRDefault="007219EF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vMerge/>
            <w:tcBorders>
              <w:bottom w:val="single" w:sz="4" w:space="0" w:color="auto"/>
            </w:tcBorders>
          </w:tcPr>
          <w:p w14:paraId="5691CE73" w14:textId="77777777" w:rsidR="007219EF" w:rsidRPr="00107A59" w:rsidRDefault="007219EF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14:paraId="32A9ED6A" w14:textId="77777777" w:rsidR="007219EF" w:rsidRPr="00107A59" w:rsidRDefault="007219EF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vMerge/>
            <w:tcBorders>
              <w:bottom w:val="single" w:sz="4" w:space="0" w:color="auto"/>
            </w:tcBorders>
          </w:tcPr>
          <w:p w14:paraId="3C05DAF8" w14:textId="77777777" w:rsidR="007219EF" w:rsidRPr="00107A59" w:rsidRDefault="007219EF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F5C" w:rsidRPr="00107A59" w14:paraId="0E56816F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43E00F1" w14:textId="3419E31D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Melaled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Solar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9B6E840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F8E31F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14:paraId="7F2E1079" w14:textId="5E9D20FD" w:rsidR="003343E6" w:rsidRPr="00A36745" w:rsidRDefault="003343E6" w:rsidP="00A367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 nevarna snov</w:t>
            </w:r>
          </w:p>
        </w:tc>
        <w:tc>
          <w:tcPr>
            <w:tcW w:w="724" w:type="dxa"/>
            <w:tcBorders>
              <w:bottom w:val="nil"/>
            </w:tcBorders>
          </w:tcPr>
          <w:p w14:paraId="253AE7AC" w14:textId="674F26F0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tcBorders>
              <w:bottom w:val="nil"/>
            </w:tcBorders>
          </w:tcPr>
          <w:p w14:paraId="66B2B086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0279CD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5FD672BF" w14:textId="45CCE24A" w:rsidR="000279CD" w:rsidRPr="00107A59" w:rsidRDefault="000279CD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17" w:type="dxa"/>
            <w:tcBorders>
              <w:bottom w:val="nil"/>
            </w:tcBorders>
          </w:tcPr>
          <w:p w14:paraId="40FCEB3E" w14:textId="47007F6B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Izdelek namenjen kupcu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14:paraId="41D98BE8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6" w:type="dxa"/>
            <w:tcBorders>
              <w:bottom w:val="nil"/>
            </w:tcBorders>
          </w:tcPr>
          <w:p w14:paraId="51D909B7" w14:textId="4D0769E5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paleti/2 kom</w:t>
            </w:r>
          </w:p>
        </w:tc>
      </w:tr>
      <w:tr w:rsidR="001A3F5C" w:rsidRPr="00107A59" w14:paraId="11D90F66" w14:textId="77777777" w:rsidTr="009E7243">
        <w:trPr>
          <w:trHeight w:val="165"/>
        </w:trPr>
        <w:tc>
          <w:tcPr>
            <w:tcW w:w="2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B02B89" w14:textId="6B806682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Propilen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glikol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82E0B1" w14:textId="77777777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A970" w14:textId="719C0A99" w:rsidR="003343E6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˃50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F5AFDEF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bottom w:val="single" w:sz="4" w:space="0" w:color="auto"/>
            </w:tcBorders>
          </w:tcPr>
          <w:p w14:paraId="60CCA844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14:paraId="26602F04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tcBorders>
              <w:top w:val="nil"/>
              <w:bottom w:val="single" w:sz="4" w:space="0" w:color="auto"/>
            </w:tcBorders>
          </w:tcPr>
          <w:p w14:paraId="52F87F06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14:paraId="222DE977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nil"/>
              <w:bottom w:val="single" w:sz="4" w:space="0" w:color="auto"/>
            </w:tcBorders>
          </w:tcPr>
          <w:p w14:paraId="56623D5D" w14:textId="77777777" w:rsidR="003343E6" w:rsidRPr="00107A59" w:rsidRDefault="003343E6" w:rsidP="008A3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355" w:rsidRPr="00107A59" w14:paraId="654EFDA7" w14:textId="77777777" w:rsidTr="009E7243">
        <w:trPr>
          <w:trHeight w:val="165"/>
        </w:trPr>
        <w:tc>
          <w:tcPr>
            <w:tcW w:w="466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6635FC" w14:textId="78939CA3" w:rsidR="00035355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lk183597358"/>
            <w:bookmarkEnd w:id="4"/>
            <w:r w:rsidRPr="00035355">
              <w:rPr>
                <w:rFonts w:ascii="Arial" w:hAnsi="Arial" w:cs="Arial"/>
                <w:sz w:val="20"/>
                <w:szCs w:val="20"/>
              </w:rPr>
              <w:t>2-(</w:t>
            </w:r>
            <w:proofErr w:type="spellStart"/>
            <w:r w:rsidRPr="00035355">
              <w:rPr>
                <w:rFonts w:ascii="Arial" w:hAnsi="Arial" w:cs="Arial"/>
                <w:sz w:val="20"/>
                <w:szCs w:val="20"/>
              </w:rPr>
              <w:t>dietilamino</w:t>
            </w:r>
            <w:proofErr w:type="spellEnd"/>
            <w:r w:rsidRPr="00035355">
              <w:rPr>
                <w:rFonts w:ascii="Arial" w:hAnsi="Arial" w:cs="Arial"/>
                <w:sz w:val="20"/>
                <w:szCs w:val="20"/>
              </w:rPr>
              <w:t>) etanol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14:paraId="577C9C53" w14:textId="77777777" w:rsidR="00035355" w:rsidRPr="004945A5" w:rsidRDefault="00035355" w:rsidP="00494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A5">
              <w:rPr>
                <w:rFonts w:ascii="Arial" w:hAnsi="Arial" w:cs="Arial"/>
                <w:sz w:val="20"/>
                <w:szCs w:val="20"/>
              </w:rPr>
              <w:t>H226</w:t>
            </w:r>
          </w:p>
          <w:p w14:paraId="6285FC82" w14:textId="77777777" w:rsidR="00035355" w:rsidRPr="004945A5" w:rsidRDefault="00035355" w:rsidP="00494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A5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4934F7B2" w14:textId="77777777" w:rsidR="00035355" w:rsidRPr="004945A5" w:rsidRDefault="00035355" w:rsidP="00494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A5">
              <w:rPr>
                <w:rFonts w:ascii="Arial" w:hAnsi="Arial" w:cs="Arial"/>
                <w:sz w:val="20"/>
                <w:szCs w:val="20"/>
              </w:rPr>
              <w:t>H331</w:t>
            </w:r>
          </w:p>
          <w:p w14:paraId="100F33CB" w14:textId="77777777" w:rsidR="00035355" w:rsidRPr="004945A5" w:rsidRDefault="00035355" w:rsidP="00494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A5">
              <w:rPr>
                <w:rFonts w:ascii="Arial" w:hAnsi="Arial" w:cs="Arial"/>
                <w:sz w:val="20"/>
                <w:szCs w:val="20"/>
              </w:rPr>
              <w:t>H311</w:t>
            </w:r>
          </w:p>
          <w:p w14:paraId="09541DC4" w14:textId="3242BB34" w:rsidR="00035355" w:rsidRPr="004945A5" w:rsidRDefault="00035355" w:rsidP="00494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A5">
              <w:rPr>
                <w:rFonts w:ascii="Arial" w:hAnsi="Arial" w:cs="Arial"/>
                <w:sz w:val="20"/>
                <w:szCs w:val="20"/>
              </w:rPr>
              <w:t>H314</w:t>
            </w:r>
          </w:p>
        </w:tc>
        <w:tc>
          <w:tcPr>
            <w:tcW w:w="724" w:type="dxa"/>
            <w:vMerge w:val="restart"/>
            <w:tcBorders>
              <w:top w:val="nil"/>
            </w:tcBorders>
          </w:tcPr>
          <w:p w14:paraId="7B068CD7" w14:textId="77777777" w:rsidR="00035355" w:rsidRPr="00107A59" w:rsidRDefault="00035355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vMerge w:val="restart"/>
            <w:tcBorders>
              <w:top w:val="nil"/>
            </w:tcBorders>
          </w:tcPr>
          <w:p w14:paraId="45560D7D" w14:textId="77777777" w:rsidR="00035355" w:rsidRDefault="00035355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7766ACED" w14:textId="77777777" w:rsidR="00035355" w:rsidRDefault="00035355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11505825" w14:textId="0F1A6509" w:rsidR="00035355" w:rsidRPr="00107A59" w:rsidRDefault="00035355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17" w:type="dxa"/>
            <w:vMerge w:val="restart"/>
            <w:tcBorders>
              <w:top w:val="nil"/>
            </w:tcBorders>
          </w:tcPr>
          <w:p w14:paraId="52522DDA" w14:textId="3E69E566" w:rsidR="00035355" w:rsidRPr="00107A59" w:rsidRDefault="00035355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035355"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 w:rsidRPr="00035355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Pr="00035355"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</w:tcBorders>
          </w:tcPr>
          <w:p w14:paraId="35B5D6B1" w14:textId="77777777" w:rsidR="00035355" w:rsidRPr="00107A59" w:rsidRDefault="00035355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6" w:type="dxa"/>
            <w:vMerge w:val="restart"/>
            <w:tcBorders>
              <w:top w:val="nil"/>
            </w:tcBorders>
          </w:tcPr>
          <w:p w14:paraId="1BFA1D9E" w14:textId="27BE81BB" w:rsidR="00035355" w:rsidRPr="00107A59" w:rsidRDefault="00035355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035355">
              <w:rPr>
                <w:rFonts w:ascii="Arial" w:hAnsi="Arial" w:cs="Arial"/>
                <w:sz w:val="20"/>
                <w:szCs w:val="20"/>
              </w:rPr>
              <w:t>200 l pločevinasti sodi na paleti / 5 kom</w:t>
            </w:r>
          </w:p>
        </w:tc>
      </w:tr>
      <w:bookmarkEnd w:id="5"/>
      <w:tr w:rsidR="00035355" w:rsidRPr="00107A59" w14:paraId="3BF4A155" w14:textId="77777777" w:rsidTr="007B4577">
        <w:trPr>
          <w:trHeight w:val="1075"/>
        </w:trPr>
        <w:tc>
          <w:tcPr>
            <w:tcW w:w="24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65E5E8" w14:textId="0E7A8291" w:rsidR="00035355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  <w:r w:rsidRPr="005236EC">
              <w:rPr>
                <w:rFonts w:ascii="Arial" w:hAnsi="Arial" w:cs="Arial"/>
                <w:sz w:val="20"/>
                <w:szCs w:val="20"/>
              </w:rPr>
              <w:t>N,N-</w:t>
            </w:r>
            <w:proofErr w:type="spellStart"/>
            <w:r w:rsidRPr="005236EC">
              <w:rPr>
                <w:rFonts w:ascii="Arial" w:hAnsi="Arial" w:cs="Arial"/>
                <w:sz w:val="20"/>
                <w:szCs w:val="20"/>
              </w:rPr>
              <w:t>Diethylethanolamine</w:t>
            </w:r>
            <w:proofErr w:type="spellEnd"/>
          </w:p>
        </w:tc>
        <w:tc>
          <w:tcPr>
            <w:tcW w:w="1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31C0E2" w14:textId="0CEFB4D1" w:rsidR="00035355" w:rsidRPr="00663592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  <w:r w:rsidRPr="005236EC">
              <w:rPr>
                <w:rFonts w:ascii="Arial" w:hAnsi="Arial" w:cs="Arial"/>
                <w:sz w:val="20"/>
                <w:szCs w:val="20"/>
              </w:rPr>
              <w:t>100-37-8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8282" w14:textId="62F87BFB" w:rsidR="00035355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  <w:r w:rsidRPr="005236E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B877FE" w14:textId="77777777" w:rsidR="00035355" w:rsidRPr="004945A5" w:rsidRDefault="00035355" w:rsidP="004945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</w:tcPr>
          <w:p w14:paraId="1ADFF8AF" w14:textId="77777777" w:rsidR="00035355" w:rsidRPr="00107A59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bottom w:val="single" w:sz="4" w:space="0" w:color="auto"/>
            </w:tcBorders>
          </w:tcPr>
          <w:p w14:paraId="1D5407E6" w14:textId="77777777" w:rsidR="00035355" w:rsidRPr="00107A59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vMerge/>
            <w:tcBorders>
              <w:bottom w:val="single" w:sz="4" w:space="0" w:color="auto"/>
            </w:tcBorders>
          </w:tcPr>
          <w:p w14:paraId="3BBFD07B" w14:textId="77777777" w:rsidR="00035355" w:rsidRPr="00107A59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14:paraId="48ADD4ED" w14:textId="77777777" w:rsidR="00035355" w:rsidRPr="00107A59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vMerge/>
            <w:tcBorders>
              <w:bottom w:val="single" w:sz="4" w:space="0" w:color="auto"/>
            </w:tcBorders>
          </w:tcPr>
          <w:p w14:paraId="4FCE648F" w14:textId="77777777" w:rsidR="00035355" w:rsidRPr="00107A59" w:rsidRDefault="00035355" w:rsidP="000353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E9E" w:rsidRPr="00107A59" w14:paraId="6E72E69B" w14:textId="77777777" w:rsidTr="009E7243">
        <w:trPr>
          <w:trHeight w:val="165"/>
        </w:trPr>
        <w:tc>
          <w:tcPr>
            <w:tcW w:w="466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8DBA8A" w14:textId="0864E450" w:rsidR="00E72E9E" w:rsidRDefault="00D657D5" w:rsidP="00061200">
            <w:pPr>
              <w:rPr>
                <w:rFonts w:ascii="Arial" w:hAnsi="Arial" w:cs="Arial"/>
                <w:sz w:val="20"/>
                <w:szCs w:val="20"/>
              </w:rPr>
            </w:pPr>
            <w:bookmarkStart w:id="6" w:name="_Hlk183690231"/>
            <w:proofErr w:type="spellStart"/>
            <w:r w:rsidRPr="003D03FB">
              <w:rPr>
                <w:rFonts w:ascii="Arial" w:hAnsi="Arial" w:cs="Arial"/>
                <w:sz w:val="20"/>
                <w:szCs w:val="20"/>
              </w:rPr>
              <w:t>Heksametilendiamin</w:t>
            </w:r>
            <w:proofErr w:type="spellEnd"/>
            <w:r w:rsidRPr="003D03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(HMDA)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</w:tcBorders>
          </w:tcPr>
          <w:p w14:paraId="487EF5BA" w14:textId="77777777" w:rsidR="0012435C" w:rsidRDefault="0012435C" w:rsidP="009E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3FB">
              <w:rPr>
                <w:rFonts w:ascii="Arial" w:hAnsi="Arial" w:cs="Arial"/>
                <w:sz w:val="20"/>
                <w:szCs w:val="20"/>
              </w:rPr>
              <w:t xml:space="preserve">H314, </w:t>
            </w:r>
          </w:p>
          <w:p w14:paraId="43887CB8" w14:textId="2339F4E2" w:rsidR="00E72E9E" w:rsidRPr="004945A5" w:rsidRDefault="0012435C" w:rsidP="001243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D03FB">
              <w:rPr>
                <w:rFonts w:ascii="Arial" w:hAnsi="Arial" w:cs="Arial"/>
                <w:sz w:val="20"/>
                <w:szCs w:val="20"/>
              </w:rPr>
              <w:t>H332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14:paraId="66257FA6" w14:textId="1714ED40" w:rsidR="00E72E9E" w:rsidRPr="00107A59" w:rsidRDefault="00E72E9E" w:rsidP="000612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14:paraId="7A2771DF" w14:textId="560E7724" w:rsidR="00E72E9E" w:rsidRPr="00107A59" w:rsidRDefault="0012435C" w:rsidP="00061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S/N7</w:t>
            </w:r>
          </w:p>
        </w:tc>
        <w:tc>
          <w:tcPr>
            <w:tcW w:w="2817" w:type="dxa"/>
            <w:tcBorders>
              <w:top w:val="nil"/>
              <w:bottom w:val="nil"/>
            </w:tcBorders>
          </w:tcPr>
          <w:p w14:paraId="56487BE2" w14:textId="2AEBD6F8" w:rsidR="00E72E9E" w:rsidRPr="00107A59" w:rsidRDefault="00E72E9E" w:rsidP="000612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35C58151" w14:textId="34A2C442" w:rsidR="00E72E9E" w:rsidRPr="00A06957" w:rsidRDefault="00E72E9E" w:rsidP="000612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  <w:tcBorders>
              <w:top w:val="nil"/>
              <w:bottom w:val="nil"/>
            </w:tcBorders>
          </w:tcPr>
          <w:p w14:paraId="74FECFB2" w14:textId="634FDB7C" w:rsidR="00E72E9E" w:rsidRPr="00A06957" w:rsidRDefault="00E72E9E" w:rsidP="000612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6"/>
      <w:tr w:rsidR="00E72E9E" w:rsidRPr="00107A59" w14:paraId="62D354F5" w14:textId="77777777" w:rsidTr="00D657D5">
        <w:trPr>
          <w:trHeight w:val="326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6415" w14:textId="21977F4C" w:rsidR="00E72E9E" w:rsidRPr="009E7243" w:rsidRDefault="00D657D5" w:rsidP="00061200">
            <w:pPr>
              <w:rPr>
                <w:rFonts w:ascii="Arial" w:hAnsi="Arial" w:cs="Arial"/>
                <w:sz w:val="20"/>
                <w:szCs w:val="20"/>
              </w:rPr>
            </w:pPr>
            <w:r w:rsidRPr="00D657D5">
              <w:rPr>
                <w:rFonts w:ascii="Arial" w:hAnsi="Arial" w:cs="Arial"/>
                <w:sz w:val="20"/>
                <w:szCs w:val="20"/>
              </w:rPr>
              <w:t xml:space="preserve">1,6 </w:t>
            </w:r>
            <w:proofErr w:type="spellStart"/>
            <w:r w:rsidRPr="00D657D5">
              <w:rPr>
                <w:rFonts w:ascii="Arial" w:hAnsi="Arial" w:cs="Arial"/>
                <w:sz w:val="20"/>
                <w:szCs w:val="20"/>
              </w:rPr>
              <w:t>heksandiamin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4469" w14:textId="73C473DA" w:rsidR="00E72E9E" w:rsidRPr="009E7243" w:rsidRDefault="00D657D5" w:rsidP="00061200">
            <w:pPr>
              <w:rPr>
                <w:rFonts w:ascii="Arial" w:hAnsi="Arial" w:cs="Arial"/>
                <w:sz w:val="20"/>
                <w:szCs w:val="20"/>
              </w:rPr>
            </w:pPr>
            <w:r w:rsidRPr="00E007D4">
              <w:t>124-09-4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D305" w14:textId="545828F5" w:rsidR="00E72E9E" w:rsidRPr="009E7243" w:rsidRDefault="00D657D5" w:rsidP="00061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95" w:type="dxa"/>
            <w:vMerge/>
            <w:tcBorders>
              <w:left w:val="single" w:sz="4" w:space="0" w:color="auto"/>
            </w:tcBorders>
          </w:tcPr>
          <w:p w14:paraId="4E354B5F" w14:textId="77777777" w:rsidR="00E72E9E" w:rsidRPr="009E7243" w:rsidRDefault="00E72E9E" w:rsidP="009E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</w:tcBorders>
          </w:tcPr>
          <w:p w14:paraId="6D994C5B" w14:textId="01743F8D" w:rsidR="00E72E9E" w:rsidRDefault="0012435C" w:rsidP="00061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868" w:type="dxa"/>
            <w:tcBorders>
              <w:top w:val="nil"/>
            </w:tcBorders>
          </w:tcPr>
          <w:p w14:paraId="2D133EE3" w14:textId="77777777" w:rsidR="00E72E9E" w:rsidRDefault="00E72E9E" w:rsidP="000612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  <w:tcBorders>
              <w:top w:val="nil"/>
            </w:tcBorders>
          </w:tcPr>
          <w:p w14:paraId="56605FCF" w14:textId="4F9C2BAA" w:rsidR="00E72E9E" w:rsidRPr="00035355" w:rsidRDefault="0012435C" w:rsidP="000612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pri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veziv za izolacijske panele</w:t>
            </w:r>
          </w:p>
        </w:tc>
        <w:tc>
          <w:tcPr>
            <w:tcW w:w="851" w:type="dxa"/>
            <w:gridSpan w:val="2"/>
            <w:tcBorders>
              <w:top w:val="nil"/>
            </w:tcBorders>
          </w:tcPr>
          <w:p w14:paraId="4A485DC4" w14:textId="09969694" w:rsidR="00E72E9E" w:rsidRPr="0012435C" w:rsidRDefault="0012435C" w:rsidP="00061200">
            <w:pPr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06" w:type="dxa"/>
            <w:tcBorders>
              <w:top w:val="nil"/>
            </w:tcBorders>
          </w:tcPr>
          <w:p w14:paraId="554212AD" w14:textId="18F25897" w:rsidR="00E72E9E" w:rsidRPr="0012435C" w:rsidRDefault="0012435C" w:rsidP="00061200">
            <w:pPr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1000 L IBC vsebniki na paleti/10 kom</w:t>
            </w:r>
          </w:p>
        </w:tc>
      </w:tr>
    </w:tbl>
    <w:p w14:paraId="7B1BEFCC" w14:textId="77777777" w:rsidR="00035355" w:rsidRDefault="00035355" w:rsidP="00687461">
      <w:pPr>
        <w:rPr>
          <w:rFonts w:ascii="Arial" w:hAnsi="Arial" w:cs="Arial"/>
        </w:rPr>
      </w:pPr>
    </w:p>
    <w:p w14:paraId="0ABE229B" w14:textId="77777777" w:rsidR="00035355" w:rsidRDefault="00035355" w:rsidP="00687461">
      <w:pPr>
        <w:rPr>
          <w:rFonts w:ascii="Arial" w:hAnsi="Arial" w:cs="Arial"/>
        </w:rPr>
      </w:pPr>
    </w:p>
    <w:p w14:paraId="7689D58E" w14:textId="77777777" w:rsidR="00035355" w:rsidRDefault="00035355" w:rsidP="00687461">
      <w:pPr>
        <w:rPr>
          <w:rFonts w:ascii="Arial" w:hAnsi="Arial" w:cs="Arial"/>
        </w:rPr>
      </w:pPr>
    </w:p>
    <w:p w14:paraId="3B4C1196" w14:textId="3B4238CD" w:rsidR="00113473" w:rsidRDefault="00687461" w:rsidP="00687461">
      <w:pPr>
        <w:rPr>
          <w:rFonts w:ascii="Arial" w:hAnsi="Arial" w:cs="Arial"/>
        </w:rPr>
      </w:pPr>
      <w:r w:rsidRPr="00687461">
        <w:rPr>
          <w:rFonts w:ascii="Arial" w:hAnsi="Arial" w:cs="Arial"/>
        </w:rPr>
        <w:t>Opomba: *</w:t>
      </w:r>
      <w:r w:rsidR="003412CE" w:rsidRPr="00687461">
        <w:rPr>
          <w:rFonts w:ascii="Arial" w:hAnsi="Arial" w:cs="Arial"/>
        </w:rPr>
        <w:t xml:space="preserve">Največja skupna količina skladiščenja </w:t>
      </w:r>
      <w:r w:rsidRPr="00687461">
        <w:rPr>
          <w:rFonts w:ascii="Arial" w:hAnsi="Arial" w:cs="Arial"/>
        </w:rPr>
        <w:t xml:space="preserve">snovi </w:t>
      </w:r>
      <w:proofErr w:type="spellStart"/>
      <w:r w:rsidRPr="00687461">
        <w:rPr>
          <w:rFonts w:ascii="Arial" w:hAnsi="Arial" w:cs="Arial"/>
        </w:rPr>
        <w:t>Kamelol</w:t>
      </w:r>
      <w:proofErr w:type="spellEnd"/>
      <w:r w:rsidRPr="00687461">
        <w:rPr>
          <w:rFonts w:ascii="Arial" w:hAnsi="Arial" w:cs="Arial"/>
        </w:rPr>
        <w:t xml:space="preserve"> BG/CNS/NB/TMM/VR </w:t>
      </w:r>
      <w:r w:rsidR="003412CE" w:rsidRPr="00687461">
        <w:rPr>
          <w:rFonts w:ascii="Arial" w:hAnsi="Arial" w:cs="Arial"/>
        </w:rPr>
        <w:t>je 150 ton. (</w:t>
      </w:r>
      <w:ins w:id="7" w:author="tina.viher-vesnaver" w:date="2023-10-05T13:14:00Z">
        <w:r w:rsidR="00D47E53">
          <w:rPr>
            <w:rFonts w:ascii="Arial" w:hAnsi="Arial" w:cs="Arial"/>
          </w:rPr>
          <w:t xml:space="preserve">pogoj iz </w:t>
        </w:r>
      </w:ins>
      <w:r w:rsidR="003412CE" w:rsidRPr="00687461">
        <w:rPr>
          <w:rFonts w:ascii="Arial" w:hAnsi="Arial" w:cs="Arial"/>
        </w:rPr>
        <w:t>SEVESO OVD)</w:t>
      </w:r>
    </w:p>
    <w:p w14:paraId="6B206E23" w14:textId="3891701C" w:rsidR="00D340F2" w:rsidRDefault="00A06957" w:rsidP="00687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***- Snov 1,6 </w:t>
      </w:r>
      <w:proofErr w:type="spellStart"/>
      <w:r>
        <w:rPr>
          <w:rFonts w:ascii="Arial" w:hAnsi="Arial" w:cs="Arial"/>
        </w:rPr>
        <w:t>heksandiamin</w:t>
      </w:r>
      <w:proofErr w:type="spellEnd"/>
      <w:r>
        <w:rPr>
          <w:rFonts w:ascii="Arial" w:hAnsi="Arial" w:cs="Arial"/>
        </w:rPr>
        <w:t xml:space="preserve"> se bo predvidoma skladiščil tudi v Sk26 (v primeru povečane proizvodne)</w:t>
      </w:r>
    </w:p>
    <w:p w14:paraId="7DE51BEA" w14:textId="37655903" w:rsidR="004945A5" w:rsidRDefault="004945A5" w:rsidP="00687461">
      <w:pPr>
        <w:rPr>
          <w:rFonts w:ascii="Arial" w:hAnsi="Arial" w:cs="Arial"/>
        </w:rPr>
      </w:pPr>
      <w:r>
        <w:rPr>
          <w:rFonts w:ascii="Arial" w:hAnsi="Arial" w:cs="Arial"/>
        </w:rPr>
        <w:t>Nov</w:t>
      </w:r>
      <w:r w:rsidR="00D657D5">
        <w:rPr>
          <w:rFonts w:ascii="Arial" w:hAnsi="Arial" w:cs="Arial"/>
        </w:rPr>
        <w:t>a surovina</w:t>
      </w:r>
      <w:r>
        <w:rPr>
          <w:rFonts w:ascii="Arial" w:hAnsi="Arial" w:cs="Arial"/>
        </w:rPr>
        <w:t xml:space="preserve">: </w:t>
      </w:r>
      <w:r w:rsidR="00E72E9E" w:rsidRPr="00E72E9E">
        <w:rPr>
          <w:rFonts w:ascii="Arial" w:hAnsi="Arial" w:cs="Arial"/>
        </w:rPr>
        <w:t>2-(</w:t>
      </w:r>
      <w:proofErr w:type="spellStart"/>
      <w:r w:rsidR="00E72E9E" w:rsidRPr="00E72E9E">
        <w:rPr>
          <w:rFonts w:ascii="Arial" w:hAnsi="Arial" w:cs="Arial"/>
        </w:rPr>
        <w:t>dietilamino</w:t>
      </w:r>
      <w:proofErr w:type="spellEnd"/>
      <w:r w:rsidR="00E72E9E" w:rsidRPr="00E72E9E">
        <w:rPr>
          <w:rFonts w:ascii="Arial" w:hAnsi="Arial" w:cs="Arial"/>
        </w:rPr>
        <w:t>) etanol</w:t>
      </w:r>
    </w:p>
    <w:p w14:paraId="3A8319A7" w14:textId="77777777" w:rsidR="009E7243" w:rsidRPr="009E7243" w:rsidRDefault="009E7243" w:rsidP="009E7243">
      <w:pPr>
        <w:rPr>
          <w:rFonts w:ascii="Arial" w:hAnsi="Arial" w:cs="Arial"/>
        </w:rPr>
      </w:pPr>
    </w:p>
    <w:sectPr w:rsidR="009E7243" w:rsidRPr="009E7243" w:rsidSect="00D17A09">
      <w:head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ED38D" w14:textId="77777777" w:rsidR="00D43583" w:rsidRDefault="00D43583" w:rsidP="00D17A09">
      <w:r>
        <w:separator/>
      </w:r>
    </w:p>
  </w:endnote>
  <w:endnote w:type="continuationSeparator" w:id="0">
    <w:p w14:paraId="4ED11AFC" w14:textId="77777777" w:rsidR="00D43583" w:rsidRDefault="00D43583" w:rsidP="00D1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DD67C" w14:textId="77777777" w:rsidR="00D43583" w:rsidRDefault="00D43583" w:rsidP="00D17A09">
      <w:r>
        <w:separator/>
      </w:r>
    </w:p>
  </w:footnote>
  <w:footnote w:type="continuationSeparator" w:id="0">
    <w:p w14:paraId="4DA6BB43" w14:textId="77777777" w:rsidR="00D43583" w:rsidRDefault="00D43583" w:rsidP="00D17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47982" w14:textId="55C3B070" w:rsidR="00D17A09" w:rsidRPr="00687461" w:rsidRDefault="00C91636">
    <w:pPr>
      <w:pStyle w:val="Glava"/>
      <w:rPr>
        <w:rFonts w:ascii="Arial" w:hAnsi="Arial" w:cs="Arial"/>
      </w:rPr>
    </w:pPr>
    <w:r>
      <w:rPr>
        <w:rFonts w:ascii="Arial" w:hAnsi="Arial" w:cs="Arial"/>
      </w:rPr>
      <w:t xml:space="preserve">Skladišče </w:t>
    </w:r>
    <w:r w:rsidR="00F84B9D" w:rsidRPr="00687461">
      <w:rPr>
        <w:rFonts w:ascii="Arial" w:hAnsi="Arial" w:cs="Arial"/>
      </w:rPr>
      <w:t>Sk</w:t>
    </w:r>
    <w:r w:rsidR="00587F86" w:rsidRPr="00687461">
      <w:rPr>
        <w:rFonts w:ascii="Arial" w:hAnsi="Arial" w:cs="Arial"/>
      </w:rPr>
      <w:t>1</w:t>
    </w:r>
    <w:r w:rsidR="00F84B9D" w:rsidRPr="00687461">
      <w:rPr>
        <w:rFonts w:ascii="Arial" w:hAnsi="Arial" w:cs="Arial"/>
      </w:rPr>
      <w:t>_Melamin_</w:t>
    </w:r>
    <w:r>
      <w:rPr>
        <w:rFonts w:ascii="Arial" w:hAnsi="Arial" w:cs="Arial"/>
      </w:rPr>
      <w:t xml:space="preserve">julij </w:t>
    </w:r>
    <w:r w:rsidR="00F84B9D" w:rsidRPr="00687461">
      <w:rPr>
        <w:rFonts w:ascii="Arial" w:hAnsi="Arial" w:cs="Arial"/>
      </w:rPr>
      <w:t>2</w:t>
    </w:r>
    <w:r>
      <w:rPr>
        <w:rFonts w:ascii="Arial" w:hAnsi="Arial" w:cs="Arial"/>
      </w:rPr>
      <w:t>02</w:t>
    </w:r>
    <w:r w:rsidR="0012435C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2228B"/>
    <w:multiLevelType w:val="hybridMultilevel"/>
    <w:tmpl w:val="CC38034A"/>
    <w:lvl w:ilvl="0" w:tplc="79E81D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7263C"/>
    <w:multiLevelType w:val="hybridMultilevel"/>
    <w:tmpl w:val="746CAF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26FCD"/>
    <w:multiLevelType w:val="hybridMultilevel"/>
    <w:tmpl w:val="746CAF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669757">
    <w:abstractNumId w:val="0"/>
  </w:num>
  <w:num w:numId="2" w16cid:durableId="878667406">
    <w:abstractNumId w:val="2"/>
  </w:num>
  <w:num w:numId="3" w16cid:durableId="21181582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teja Aljaž">
    <w15:presenceInfo w15:providerId="AD" w15:userId="S::mateja.aljaz@melamin.si::20db6e5f-8a62-46bb-895d-326ed328e7d5"/>
  </w15:person>
  <w15:person w15:author="tina.viher-vesnaver">
    <w15:presenceInfo w15:providerId="AD" w15:userId="S::tina.viher-vesnaver@e-net-okolje.si::ec32676f-0135-4b4f-a548-0fecde5892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09"/>
    <w:rsid w:val="000052F6"/>
    <w:rsid w:val="0002632C"/>
    <w:rsid w:val="000279CD"/>
    <w:rsid w:val="00035355"/>
    <w:rsid w:val="00035E4E"/>
    <w:rsid w:val="00043C77"/>
    <w:rsid w:val="000543F3"/>
    <w:rsid w:val="000769CC"/>
    <w:rsid w:val="00077CFD"/>
    <w:rsid w:val="000832CB"/>
    <w:rsid w:val="00092110"/>
    <w:rsid w:val="000A6B02"/>
    <w:rsid w:val="000C5EAA"/>
    <w:rsid w:val="000D6BB8"/>
    <w:rsid w:val="000E07B1"/>
    <w:rsid w:val="000F1B3B"/>
    <w:rsid w:val="00113473"/>
    <w:rsid w:val="001220D4"/>
    <w:rsid w:val="0012435C"/>
    <w:rsid w:val="001309A6"/>
    <w:rsid w:val="00141F99"/>
    <w:rsid w:val="00147D0E"/>
    <w:rsid w:val="00165470"/>
    <w:rsid w:val="001731F3"/>
    <w:rsid w:val="001A38E8"/>
    <w:rsid w:val="001A3F5C"/>
    <w:rsid w:val="001A6F4E"/>
    <w:rsid w:val="001B74F8"/>
    <w:rsid w:val="001C78F8"/>
    <w:rsid w:val="001E4F2A"/>
    <w:rsid w:val="002025A5"/>
    <w:rsid w:val="0020368D"/>
    <w:rsid w:val="002230B3"/>
    <w:rsid w:val="00253E39"/>
    <w:rsid w:val="0029325E"/>
    <w:rsid w:val="002A124C"/>
    <w:rsid w:val="002A3C32"/>
    <w:rsid w:val="002B47B6"/>
    <w:rsid w:val="002D05E2"/>
    <w:rsid w:val="002D6E30"/>
    <w:rsid w:val="002F3BD0"/>
    <w:rsid w:val="00305B07"/>
    <w:rsid w:val="0031081B"/>
    <w:rsid w:val="003117F5"/>
    <w:rsid w:val="00311FBD"/>
    <w:rsid w:val="00321142"/>
    <w:rsid w:val="003343E6"/>
    <w:rsid w:val="003412CE"/>
    <w:rsid w:val="003450EE"/>
    <w:rsid w:val="00380A9D"/>
    <w:rsid w:val="003849F8"/>
    <w:rsid w:val="00396769"/>
    <w:rsid w:val="003C0156"/>
    <w:rsid w:val="003C1B9E"/>
    <w:rsid w:val="003C5B8B"/>
    <w:rsid w:val="003E284D"/>
    <w:rsid w:val="003E7FCB"/>
    <w:rsid w:val="00401C88"/>
    <w:rsid w:val="00417C17"/>
    <w:rsid w:val="00470815"/>
    <w:rsid w:val="004945A5"/>
    <w:rsid w:val="004A5BAC"/>
    <w:rsid w:val="004D561D"/>
    <w:rsid w:val="004F25DE"/>
    <w:rsid w:val="005079A7"/>
    <w:rsid w:val="00512056"/>
    <w:rsid w:val="005236EC"/>
    <w:rsid w:val="00527F38"/>
    <w:rsid w:val="0055199B"/>
    <w:rsid w:val="00587F86"/>
    <w:rsid w:val="00590150"/>
    <w:rsid w:val="005956BC"/>
    <w:rsid w:val="00595F61"/>
    <w:rsid w:val="005A0BEC"/>
    <w:rsid w:val="005B3129"/>
    <w:rsid w:val="005B3B2E"/>
    <w:rsid w:val="006074E2"/>
    <w:rsid w:val="00663592"/>
    <w:rsid w:val="00687461"/>
    <w:rsid w:val="006952C9"/>
    <w:rsid w:val="006D0CA8"/>
    <w:rsid w:val="006D561B"/>
    <w:rsid w:val="006E3478"/>
    <w:rsid w:val="007219EF"/>
    <w:rsid w:val="00727CBA"/>
    <w:rsid w:val="00731AA8"/>
    <w:rsid w:val="00747CB7"/>
    <w:rsid w:val="007A06DF"/>
    <w:rsid w:val="007B4577"/>
    <w:rsid w:val="007B5D73"/>
    <w:rsid w:val="0080748E"/>
    <w:rsid w:val="00824897"/>
    <w:rsid w:val="00850CF2"/>
    <w:rsid w:val="008A3AC5"/>
    <w:rsid w:val="008C4A36"/>
    <w:rsid w:val="008F549F"/>
    <w:rsid w:val="0090623A"/>
    <w:rsid w:val="00920BBB"/>
    <w:rsid w:val="0093779F"/>
    <w:rsid w:val="00944AD5"/>
    <w:rsid w:val="009509AA"/>
    <w:rsid w:val="00952729"/>
    <w:rsid w:val="0096448B"/>
    <w:rsid w:val="009B72E8"/>
    <w:rsid w:val="009E7243"/>
    <w:rsid w:val="00A01EC8"/>
    <w:rsid w:val="00A06957"/>
    <w:rsid w:val="00A2714C"/>
    <w:rsid w:val="00A36745"/>
    <w:rsid w:val="00A406D9"/>
    <w:rsid w:val="00A5300D"/>
    <w:rsid w:val="00A74FE5"/>
    <w:rsid w:val="00AB1886"/>
    <w:rsid w:val="00AB54D8"/>
    <w:rsid w:val="00B4094D"/>
    <w:rsid w:val="00B56E50"/>
    <w:rsid w:val="00B723E1"/>
    <w:rsid w:val="00B75AA8"/>
    <w:rsid w:val="00B82017"/>
    <w:rsid w:val="00BA0B4C"/>
    <w:rsid w:val="00BE1537"/>
    <w:rsid w:val="00BE559B"/>
    <w:rsid w:val="00C4479D"/>
    <w:rsid w:val="00C6113D"/>
    <w:rsid w:val="00C91636"/>
    <w:rsid w:val="00C94A94"/>
    <w:rsid w:val="00CC4D69"/>
    <w:rsid w:val="00CE187F"/>
    <w:rsid w:val="00D03DD0"/>
    <w:rsid w:val="00D1360B"/>
    <w:rsid w:val="00D17A09"/>
    <w:rsid w:val="00D266D9"/>
    <w:rsid w:val="00D30540"/>
    <w:rsid w:val="00D3206D"/>
    <w:rsid w:val="00D340F2"/>
    <w:rsid w:val="00D43583"/>
    <w:rsid w:val="00D47E53"/>
    <w:rsid w:val="00D64020"/>
    <w:rsid w:val="00D657D5"/>
    <w:rsid w:val="00D9388B"/>
    <w:rsid w:val="00DB4911"/>
    <w:rsid w:val="00DC1DA6"/>
    <w:rsid w:val="00DE6668"/>
    <w:rsid w:val="00DF38EF"/>
    <w:rsid w:val="00E075D7"/>
    <w:rsid w:val="00E16AA6"/>
    <w:rsid w:val="00E22AEA"/>
    <w:rsid w:val="00E417A7"/>
    <w:rsid w:val="00E4391E"/>
    <w:rsid w:val="00E5639E"/>
    <w:rsid w:val="00E63001"/>
    <w:rsid w:val="00E72E9E"/>
    <w:rsid w:val="00EB6D60"/>
    <w:rsid w:val="00EC74EC"/>
    <w:rsid w:val="00EE1784"/>
    <w:rsid w:val="00EE4357"/>
    <w:rsid w:val="00EE5B3E"/>
    <w:rsid w:val="00F01A3E"/>
    <w:rsid w:val="00F14692"/>
    <w:rsid w:val="00F14BB8"/>
    <w:rsid w:val="00F205E8"/>
    <w:rsid w:val="00F523A0"/>
    <w:rsid w:val="00F541F9"/>
    <w:rsid w:val="00F8234B"/>
    <w:rsid w:val="00F84B9D"/>
    <w:rsid w:val="00F97A72"/>
    <w:rsid w:val="00FA7C78"/>
    <w:rsid w:val="00FC722D"/>
    <w:rsid w:val="00FE3AA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BFE15C"/>
  <w15:chartTrackingRefBased/>
  <w15:docId w15:val="{E868AB0E-99D4-4F6A-939D-1EBA65C7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35355"/>
    <w:pPr>
      <w:spacing w:after="0" w:line="240" w:lineRule="auto"/>
      <w:jc w:val="left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D17A09"/>
    <w:pPr>
      <w:spacing w:after="0" w:line="240" w:lineRule="auto"/>
      <w:jc w:val="left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17A0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17A09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7A0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17A09"/>
    <w:rPr>
      <w:kern w:val="0"/>
      <w14:ligatures w14:val="none"/>
    </w:rPr>
  </w:style>
  <w:style w:type="character" w:styleId="Pripombasklic">
    <w:name w:val="annotation reference"/>
    <w:basedOn w:val="Privzetapisavaodstavka"/>
    <w:uiPriority w:val="99"/>
    <w:semiHidden/>
    <w:unhideWhenUsed/>
    <w:rsid w:val="00F84B9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F84B9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F84B9D"/>
    <w:rPr>
      <w:kern w:val="0"/>
      <w:sz w:val="20"/>
      <w:szCs w:val="20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84B9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84B9D"/>
    <w:rPr>
      <w:b/>
      <w:bCs/>
      <w:kern w:val="0"/>
      <w:sz w:val="20"/>
      <w:szCs w:val="20"/>
      <w14:ligatures w14:val="none"/>
    </w:rPr>
  </w:style>
  <w:style w:type="paragraph" w:styleId="Odstavekseznama">
    <w:name w:val="List Paragraph"/>
    <w:basedOn w:val="Navaden"/>
    <w:uiPriority w:val="34"/>
    <w:qFormat/>
    <w:rsid w:val="003412CE"/>
    <w:pPr>
      <w:ind w:left="720"/>
      <w:contextualSpacing/>
    </w:pPr>
  </w:style>
  <w:style w:type="paragraph" w:customStyle="1" w:styleId="EO-tekst-splono">
    <w:name w:val="EO-tekst-splošno"/>
    <w:link w:val="EO-tekst-splonoZnak"/>
    <w:qFormat/>
    <w:rsid w:val="00A2714C"/>
    <w:pPr>
      <w:spacing w:after="0" w:line="240" w:lineRule="auto"/>
    </w:pPr>
    <w:rPr>
      <w:rFonts w:ascii="Tahoma" w:eastAsia="Times New Roman" w:hAnsi="Tahoma" w:cs="Times New Roman"/>
      <w:noProof/>
      <w:kern w:val="0"/>
      <w:sz w:val="20"/>
      <w:szCs w:val="20"/>
      <w14:ligatures w14:val="none"/>
    </w:rPr>
  </w:style>
  <w:style w:type="character" w:customStyle="1" w:styleId="EO-tekst-splonoZnak">
    <w:name w:val="EO-tekst-splošno Znak"/>
    <w:basedOn w:val="Privzetapisavaodstavka"/>
    <w:link w:val="EO-tekst-splono"/>
    <w:rsid w:val="00A2714C"/>
    <w:rPr>
      <w:rFonts w:ascii="Tahoma" w:eastAsia="Times New Roman" w:hAnsi="Tahoma" w:cs="Times New Roman"/>
      <w:noProof/>
      <w:kern w:val="0"/>
      <w:sz w:val="20"/>
      <w:szCs w:val="20"/>
      <w14:ligatures w14:val="none"/>
    </w:rPr>
  </w:style>
  <w:style w:type="paragraph" w:styleId="Revizija">
    <w:name w:val="Revision"/>
    <w:hidden/>
    <w:uiPriority w:val="99"/>
    <w:semiHidden/>
    <w:rsid w:val="00A2714C"/>
    <w:pPr>
      <w:spacing w:after="0" w:line="240" w:lineRule="auto"/>
      <w:jc w:val="left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8E59E4-298C-455F-9960-7688E346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1166</Words>
  <Characters>5926</Characters>
  <Application>Microsoft Office Word</Application>
  <DocSecurity>0</DocSecurity>
  <Lines>987</Lines>
  <Paragraphs>590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tina.viher-vesnaver</dc:creator>
  <cp:keywords/>
  <dc:description/>
  <cp:lastModifiedBy>Tina Viher Vesnaver</cp:lastModifiedBy>
  <cp:revision>2</cp:revision>
  <dcterms:created xsi:type="dcterms:W3CDTF">2025-06-29T22:35:00Z</dcterms:created>
  <dcterms:modified xsi:type="dcterms:W3CDTF">2025-06-29T22:35:00Z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1a44e5fcdb7479c2b84ae7a7cbf142caddb69db96349770932b5ba06e66142ab</vt:lpwstr>
  </property>
</Properties>
</file>